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1BEE7F24" w:rsidR="00814754" w:rsidRPr="00B50FF9" w:rsidRDefault="00814754" w:rsidP="00552BA8">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9"/>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18DC7B11" w:rsidR="001D2FF7" w:rsidRPr="00B50FF9" w:rsidRDefault="001D2FF7" w:rsidP="00195E91">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1"/>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2"/>
            </w:r>
            <w:r w:rsidR="00FF0210" w:rsidRPr="00FF0210">
              <w:rPr>
                <w:rFonts w:ascii="Arial" w:hAnsi="Arial" w:cs="Arial"/>
                <w:sz w:val="19"/>
                <w:szCs w:val="19"/>
                <w:vertAlign w:val="superscript"/>
              </w:rPr>
              <w:t>,</w:t>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3"/>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4"/>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Default="00FD028A" w:rsidP="00A66794"/>
    <w:p w14:paraId="2766A305" w14:textId="328C3D05" w:rsidR="003B4570" w:rsidRDefault="003B4570" w:rsidP="00A66794"/>
    <w:p w14:paraId="67B5550A" w14:textId="77777777" w:rsidR="003B4570" w:rsidRDefault="003B4570" w:rsidP="00A66794"/>
    <w:p w14:paraId="520C7739"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34695CE" w14:textId="77777777" w:rsidR="003B4570" w:rsidRPr="00FD028A" w:rsidRDefault="003B4570" w:rsidP="003B4570">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Change w:id="1">
          <w:tblGrid>
            <w:gridCol w:w="700"/>
            <w:gridCol w:w="1988"/>
            <w:gridCol w:w="1618"/>
            <w:gridCol w:w="297"/>
            <w:gridCol w:w="2572"/>
            <w:gridCol w:w="2572"/>
          </w:tblGrid>
        </w:tblGridChange>
      </w:tblGrid>
      <w:tr w:rsidR="003B4570" w14:paraId="11C46803" w14:textId="77777777" w:rsidTr="009D3E7B">
        <w:trPr>
          <w:trHeight w:val="2000"/>
          <w:jc w:val="center"/>
        </w:trPr>
        <w:tc>
          <w:tcPr>
            <w:tcW w:w="9747" w:type="dxa"/>
            <w:gridSpan w:val="6"/>
            <w:shd w:val="clear" w:color="auto" w:fill="5F497A" w:themeFill="accent4" w:themeFillShade="BF"/>
            <w:vAlign w:val="center"/>
          </w:tcPr>
          <w:p w14:paraId="05EDE059" w14:textId="77777777" w:rsidR="003B4570" w:rsidRPr="00B2461A" w:rsidRDefault="003B4570" w:rsidP="009D3E7B">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B4570" w:rsidRPr="00B50FF9" w14:paraId="3C227FC7" w14:textId="77777777" w:rsidTr="009D3E7B">
        <w:trPr>
          <w:trHeight w:val="330"/>
          <w:jc w:val="center"/>
        </w:trPr>
        <w:tc>
          <w:tcPr>
            <w:tcW w:w="2688" w:type="dxa"/>
            <w:gridSpan w:val="2"/>
          </w:tcPr>
          <w:p w14:paraId="36D6FEFA"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7100860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3B4570" w:rsidRPr="00B50FF9" w14:paraId="609289C0" w14:textId="77777777" w:rsidTr="009D3E7B">
        <w:trPr>
          <w:trHeight w:val="291"/>
          <w:jc w:val="center"/>
        </w:trPr>
        <w:tc>
          <w:tcPr>
            <w:tcW w:w="2688" w:type="dxa"/>
            <w:gridSpan w:val="2"/>
          </w:tcPr>
          <w:p w14:paraId="128CC8D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3E01A7E3" w14:textId="74F5D522" w:rsidR="003B4570" w:rsidRPr="00B50FF9" w:rsidRDefault="003B4570" w:rsidP="009D3E7B">
            <w:pPr>
              <w:spacing w:before="40" w:after="40"/>
              <w:rPr>
                <w:rFonts w:ascii="Arial" w:hAnsi="Arial" w:cs="Arial"/>
                <w:sz w:val="19"/>
                <w:szCs w:val="19"/>
              </w:rPr>
            </w:pPr>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p>
        </w:tc>
      </w:tr>
      <w:tr w:rsidR="003B4570" w:rsidRPr="00B50FF9" w14:paraId="1B62BB6B" w14:textId="77777777" w:rsidTr="009D3E7B">
        <w:trPr>
          <w:trHeight w:val="255"/>
          <w:jc w:val="center"/>
        </w:trPr>
        <w:tc>
          <w:tcPr>
            <w:tcW w:w="2688" w:type="dxa"/>
            <w:gridSpan w:val="2"/>
          </w:tcPr>
          <w:p w14:paraId="70BB863B"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65196C75" w14:textId="77777777" w:rsidR="003B4570" w:rsidRPr="00B50FF9" w:rsidRDefault="003B4570" w:rsidP="009D3E7B">
            <w:pPr>
              <w:tabs>
                <w:tab w:val="left" w:pos="1695"/>
              </w:tabs>
              <w:rPr>
                <w:rFonts w:ascii="Arial" w:hAnsi="Arial" w:cs="Arial"/>
                <w:sz w:val="19"/>
                <w:szCs w:val="19"/>
              </w:rPr>
            </w:pPr>
          </w:p>
        </w:tc>
      </w:tr>
      <w:tr w:rsidR="003B4570" w:rsidRPr="00B50FF9" w14:paraId="0D00A1FF" w14:textId="77777777" w:rsidTr="009D3E7B">
        <w:trPr>
          <w:trHeight w:val="330"/>
          <w:jc w:val="center"/>
        </w:trPr>
        <w:tc>
          <w:tcPr>
            <w:tcW w:w="2688" w:type="dxa"/>
            <w:gridSpan w:val="2"/>
          </w:tcPr>
          <w:p w14:paraId="35BCB57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238A558C" w14:textId="77777777" w:rsidR="003B4570" w:rsidRPr="00B50FF9" w:rsidRDefault="003B4570" w:rsidP="009D3E7B">
            <w:pPr>
              <w:tabs>
                <w:tab w:val="left" w:pos="1695"/>
              </w:tabs>
              <w:rPr>
                <w:rFonts w:ascii="Arial" w:hAnsi="Arial" w:cs="Arial"/>
                <w:sz w:val="19"/>
                <w:szCs w:val="19"/>
              </w:rPr>
            </w:pPr>
          </w:p>
        </w:tc>
      </w:tr>
      <w:tr w:rsidR="003B4570" w:rsidRPr="00B50FF9" w14:paraId="68473AEB" w14:textId="77777777" w:rsidTr="009D3E7B">
        <w:trPr>
          <w:trHeight w:val="288"/>
          <w:jc w:val="center"/>
        </w:trPr>
        <w:tc>
          <w:tcPr>
            <w:tcW w:w="2688" w:type="dxa"/>
            <w:gridSpan w:val="2"/>
          </w:tcPr>
          <w:p w14:paraId="6C5367B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56BE942C" w14:textId="77777777" w:rsidR="003B4570" w:rsidRPr="00B50FF9" w:rsidRDefault="003B4570" w:rsidP="009D3E7B">
            <w:pPr>
              <w:tabs>
                <w:tab w:val="left" w:pos="1695"/>
              </w:tabs>
              <w:rPr>
                <w:rFonts w:ascii="Arial" w:hAnsi="Arial" w:cs="Arial"/>
                <w:sz w:val="19"/>
                <w:szCs w:val="19"/>
              </w:rPr>
            </w:pPr>
          </w:p>
        </w:tc>
      </w:tr>
      <w:tr w:rsidR="003B4570" w:rsidRPr="00B50FF9" w14:paraId="22CC6E83" w14:textId="77777777" w:rsidTr="009D3E7B">
        <w:trPr>
          <w:trHeight w:val="285"/>
          <w:jc w:val="center"/>
        </w:trPr>
        <w:tc>
          <w:tcPr>
            <w:tcW w:w="2688" w:type="dxa"/>
            <w:gridSpan w:val="2"/>
          </w:tcPr>
          <w:p w14:paraId="0FAC2889"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5A9BB71B" w14:textId="77777777" w:rsidR="003B4570" w:rsidRPr="00B50FF9" w:rsidRDefault="003B4570" w:rsidP="009D3E7B">
            <w:pPr>
              <w:tabs>
                <w:tab w:val="left" w:pos="1695"/>
              </w:tabs>
              <w:rPr>
                <w:rFonts w:ascii="Arial" w:hAnsi="Arial" w:cs="Arial"/>
                <w:sz w:val="19"/>
                <w:szCs w:val="19"/>
              </w:rPr>
            </w:pPr>
          </w:p>
        </w:tc>
      </w:tr>
      <w:tr w:rsidR="003B4570" w:rsidRPr="00B50FF9" w14:paraId="02A4C45C" w14:textId="77777777" w:rsidTr="009D3E7B">
        <w:trPr>
          <w:trHeight w:val="252"/>
          <w:jc w:val="center"/>
        </w:trPr>
        <w:tc>
          <w:tcPr>
            <w:tcW w:w="2688" w:type="dxa"/>
            <w:gridSpan w:val="2"/>
          </w:tcPr>
          <w:p w14:paraId="17B85A0E" w14:textId="77777777" w:rsidR="003B4570" w:rsidRPr="00B50FF9" w:rsidRDefault="003B4570"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166382FC" w14:textId="77777777" w:rsidR="003B4570" w:rsidRPr="00B50FF9" w:rsidRDefault="003B4570" w:rsidP="009D3E7B">
            <w:pPr>
              <w:tabs>
                <w:tab w:val="left" w:pos="1701"/>
              </w:tabs>
              <w:rPr>
                <w:rFonts w:ascii="Arial" w:hAnsi="Arial" w:cs="Arial"/>
                <w:sz w:val="19"/>
                <w:szCs w:val="19"/>
              </w:rPr>
            </w:pPr>
          </w:p>
        </w:tc>
      </w:tr>
      <w:tr w:rsidR="00082E21" w:rsidRPr="00B50FF9" w14:paraId="419EC8AB" w14:textId="77777777" w:rsidTr="007F072D">
        <w:trPr>
          <w:jc w:val="center"/>
        </w:trPr>
        <w:tc>
          <w:tcPr>
            <w:tcW w:w="700" w:type="dxa"/>
            <w:shd w:val="clear" w:color="auto" w:fill="B2A1C7" w:themeFill="accent4" w:themeFillTint="99"/>
          </w:tcPr>
          <w:p w14:paraId="060DA37D" w14:textId="77777777" w:rsidR="00082E21" w:rsidRPr="00B50FF9" w:rsidRDefault="00082E21"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5445B061" w14:textId="3ED62433" w:rsidR="00082E21" w:rsidRPr="00B50FF9" w:rsidRDefault="00082E21" w:rsidP="009D3E7B">
            <w:pPr>
              <w:jc w:val="center"/>
              <w:rPr>
                <w:rFonts w:ascii="Arial" w:hAnsi="Arial" w:cs="Arial"/>
                <w:b/>
                <w:sz w:val="19"/>
                <w:szCs w:val="19"/>
              </w:rPr>
            </w:pPr>
            <w:r w:rsidRPr="00B50FF9">
              <w:rPr>
                <w:rFonts w:ascii="Arial" w:hAnsi="Arial" w:cs="Arial"/>
                <w:b/>
                <w:sz w:val="19"/>
                <w:szCs w:val="19"/>
              </w:rPr>
              <w:t>Vylučujúce hodnotiace kritériá</w:t>
            </w:r>
            <w:r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108C4C07" w14:textId="77777777" w:rsidR="00082E21" w:rsidRPr="00B50FF9" w:rsidRDefault="00082E21"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2572" w:type="dxa"/>
            <w:shd w:val="clear" w:color="auto" w:fill="B2A1C7" w:themeFill="accent4" w:themeFillTint="99"/>
          </w:tcPr>
          <w:p w14:paraId="08B14759" w14:textId="5C6D2D6E" w:rsidR="00082E21" w:rsidRPr="00B50FF9" w:rsidRDefault="00082E21" w:rsidP="009D3E7B">
            <w:pPr>
              <w:jc w:val="center"/>
              <w:rPr>
                <w:rFonts w:ascii="Arial" w:hAnsi="Arial" w:cs="Arial"/>
                <w:b/>
                <w:sz w:val="19"/>
                <w:szCs w:val="19"/>
              </w:rPr>
            </w:pPr>
            <w:ins w:id="2" w:author="Miruška Hrabčáková" w:date="2018-06-28T11:46:00Z">
              <w:r>
                <w:rPr>
                  <w:b/>
                </w:rPr>
                <w:t>Výsledok posúdenia</w:t>
              </w:r>
              <w:r>
                <w:rPr>
                  <w:rStyle w:val="Odkaznapoznmkupodiarou"/>
                </w:rPr>
                <w:footnoteReference w:id="17"/>
              </w:r>
            </w:ins>
          </w:p>
        </w:tc>
        <w:tc>
          <w:tcPr>
            <w:tcW w:w="2572" w:type="dxa"/>
            <w:shd w:val="clear" w:color="auto" w:fill="B2A1C7" w:themeFill="accent4" w:themeFillTint="99"/>
          </w:tcPr>
          <w:p w14:paraId="714D6814" w14:textId="4ED268AC" w:rsidR="00082E21" w:rsidRPr="00B50FF9" w:rsidRDefault="00082E21"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8"/>
            </w:r>
          </w:p>
        </w:tc>
      </w:tr>
      <w:tr w:rsidR="00082E21" w:rsidRPr="00B50FF9" w14:paraId="506BC4F8" w14:textId="77777777" w:rsidTr="003D5E40">
        <w:tblPrEx>
          <w:tblW w:w="9747" w:type="dxa"/>
          <w:jc w:val="center"/>
          <w:tblPrExChange w:id="7" w:author="Miruška Hrabčáková" w:date="2018-06-28T11:46:00Z">
            <w:tblPrEx>
              <w:tblW w:w="9747" w:type="dxa"/>
              <w:jc w:val="center"/>
            </w:tblPrEx>
          </w:tblPrExChange>
        </w:tblPrEx>
        <w:trPr>
          <w:trHeight w:val="1247"/>
          <w:jc w:val="center"/>
          <w:trPrChange w:id="8" w:author="Miruška Hrabčáková" w:date="2018-06-28T11:46:00Z">
            <w:trPr>
              <w:trHeight w:val="1247"/>
              <w:jc w:val="center"/>
            </w:trPr>
          </w:trPrChange>
        </w:trPr>
        <w:tc>
          <w:tcPr>
            <w:tcW w:w="700" w:type="dxa"/>
            <w:shd w:val="clear" w:color="auto" w:fill="auto"/>
            <w:tcPrChange w:id="9" w:author="Miruška Hrabčáková" w:date="2018-06-28T11:46:00Z">
              <w:tcPr>
                <w:tcW w:w="700" w:type="dxa"/>
                <w:shd w:val="clear" w:color="auto" w:fill="auto"/>
              </w:tcPr>
            </w:tcPrChange>
          </w:tcPr>
          <w:p w14:paraId="03851646" w14:textId="77777777" w:rsidR="00082E21" w:rsidRPr="00B50FF9" w:rsidRDefault="00082E21" w:rsidP="00082E21">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Change w:id="10" w:author="Miruška Hrabčáková" w:date="2018-06-28T11:46:00Z">
              <w:tcPr>
                <w:tcW w:w="1988" w:type="dxa"/>
                <w:tcBorders>
                  <w:bottom w:val="single" w:sz="4" w:space="0" w:color="auto"/>
                </w:tcBorders>
                <w:shd w:val="clear" w:color="auto" w:fill="auto"/>
              </w:tcPr>
            </w:tcPrChange>
          </w:tcPr>
          <w:p w14:paraId="23B44037" w14:textId="4A978FE4" w:rsidR="00082E21" w:rsidRPr="00B50FF9" w:rsidRDefault="00082E21" w:rsidP="00082E21">
            <w:pPr>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Change w:id="11" w:author="Miruška Hrabčáková" w:date="2018-06-28T11:46:00Z">
              <w:tcPr>
                <w:tcW w:w="1915" w:type="dxa"/>
                <w:gridSpan w:val="2"/>
                <w:tcBorders>
                  <w:bottom w:val="single" w:sz="4" w:space="0" w:color="auto"/>
                </w:tcBorders>
                <w:shd w:val="clear" w:color="auto" w:fill="auto"/>
              </w:tcPr>
            </w:tcPrChange>
          </w:tcPr>
          <w:p w14:paraId="55104E14" w14:textId="2877FCCC" w:rsidR="00082E21" w:rsidRPr="00B50FF9"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tc>
        <w:customXmlInsRangeStart w:id="12" w:author="Miruška Hrabčáková" w:date="2018-06-28T11:46:00Z"/>
        <w:sdt>
          <w:sdtPr>
            <w:rPr>
              <w:b/>
            </w:rPr>
            <w:id w:val="-2126922832"/>
            <w:placeholder>
              <w:docPart w:val="BF3A31C9D84648DFB7430E5D4EEB59EB"/>
            </w:placeholder>
            <w:showingPlcHdr/>
            <w:comboBox>
              <w:listItem w:displayText="nie (0)" w:value="nie (0)"/>
              <w:listItem w:displayText="áno (1)" w:value="áno (1)"/>
            </w:comboBox>
          </w:sdtPr>
          <w:sdtEndPr/>
          <w:sdtContent>
            <w:customXmlInsRangeEnd w:id="12"/>
            <w:tc>
              <w:tcPr>
                <w:tcW w:w="2572" w:type="dxa"/>
                <w:shd w:val="clear" w:color="auto" w:fill="auto"/>
                <w:vAlign w:val="center"/>
                <w:tcPrChange w:id="13" w:author="Miruška Hrabčáková" w:date="2018-06-28T11:46:00Z">
                  <w:tcPr>
                    <w:tcW w:w="2572" w:type="dxa"/>
                    <w:shd w:val="clear" w:color="auto" w:fill="auto"/>
                  </w:tcPr>
                </w:tcPrChange>
              </w:tcPr>
              <w:p w14:paraId="1573B456" w14:textId="0B29C431" w:rsidR="00082E21" w:rsidRPr="00B50FF9" w:rsidRDefault="00082E21" w:rsidP="00082E21">
                <w:pPr>
                  <w:jc w:val="center"/>
                  <w:rPr>
                    <w:rFonts w:ascii="Arial" w:hAnsi="Arial" w:cs="Arial"/>
                    <w:b/>
                    <w:sz w:val="19"/>
                    <w:szCs w:val="19"/>
                  </w:rPr>
                </w:pPr>
                <w:ins w:id="14" w:author="Miruška Hrabčáková" w:date="2018-06-28T11:46:00Z">
                  <w:r w:rsidRPr="0037278C">
                    <w:rPr>
                      <w:rStyle w:val="Zstupntext"/>
                    </w:rPr>
                    <w:t>Vyberte položku.</w:t>
                  </w:r>
                </w:ins>
              </w:p>
            </w:tc>
            <w:customXmlInsRangeStart w:id="15" w:author="Miruška Hrabčáková" w:date="2018-06-28T11:46:00Z"/>
          </w:sdtContent>
        </w:sdt>
        <w:customXmlInsRangeEnd w:id="15"/>
        <w:tc>
          <w:tcPr>
            <w:tcW w:w="2572" w:type="dxa"/>
            <w:shd w:val="clear" w:color="auto" w:fill="auto"/>
            <w:tcPrChange w:id="16" w:author="Miruška Hrabčáková" w:date="2018-06-28T11:46:00Z">
              <w:tcPr>
                <w:tcW w:w="2572" w:type="dxa"/>
                <w:shd w:val="clear" w:color="auto" w:fill="auto"/>
              </w:tcPr>
            </w:tcPrChange>
          </w:tcPr>
          <w:p w14:paraId="6D9035C5" w14:textId="51CBE096" w:rsidR="00082E21" w:rsidRPr="00B50FF9" w:rsidRDefault="00082E21" w:rsidP="00082E21">
            <w:pPr>
              <w:jc w:val="center"/>
              <w:rPr>
                <w:rFonts w:ascii="Arial" w:hAnsi="Arial" w:cs="Arial"/>
                <w:b/>
                <w:sz w:val="19"/>
                <w:szCs w:val="19"/>
              </w:rPr>
            </w:pPr>
          </w:p>
        </w:tc>
      </w:tr>
      <w:tr w:rsidR="00082E21" w:rsidRPr="00B50FF9" w14:paraId="163AD092" w14:textId="77777777" w:rsidTr="008F5E8D">
        <w:tblPrEx>
          <w:tblW w:w="9747" w:type="dxa"/>
          <w:jc w:val="center"/>
          <w:tblPrExChange w:id="17" w:author="Miruška Hrabčáková" w:date="2018-06-28T11:46:00Z">
            <w:tblPrEx>
              <w:tblW w:w="9747" w:type="dxa"/>
              <w:jc w:val="center"/>
            </w:tblPrEx>
          </w:tblPrExChange>
        </w:tblPrEx>
        <w:trPr>
          <w:trHeight w:val="1247"/>
          <w:jc w:val="center"/>
          <w:trPrChange w:id="18" w:author="Miruška Hrabčáková" w:date="2018-06-28T11:46:00Z">
            <w:trPr>
              <w:trHeight w:val="1247"/>
              <w:jc w:val="center"/>
            </w:trPr>
          </w:trPrChange>
        </w:trPr>
        <w:tc>
          <w:tcPr>
            <w:tcW w:w="700" w:type="dxa"/>
            <w:shd w:val="clear" w:color="auto" w:fill="auto"/>
            <w:tcPrChange w:id="19" w:author="Miruška Hrabčáková" w:date="2018-06-28T11:46:00Z">
              <w:tcPr>
                <w:tcW w:w="700" w:type="dxa"/>
                <w:shd w:val="clear" w:color="auto" w:fill="auto"/>
              </w:tcPr>
            </w:tcPrChange>
          </w:tcPr>
          <w:p w14:paraId="5170486B" w14:textId="634B52C3" w:rsidR="00082E21" w:rsidRPr="00DC5DC8" w:rsidRDefault="00082E21" w:rsidP="00082E21">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tcPrChange w:id="20" w:author="Miruška Hrabčáková" w:date="2018-06-28T11:46:00Z">
              <w:tcPr>
                <w:tcW w:w="1988" w:type="dxa"/>
                <w:tcBorders>
                  <w:top w:val="single" w:sz="4" w:space="0" w:color="auto"/>
                  <w:left w:val="single" w:sz="8" w:space="0" w:color="000000"/>
                  <w:right w:val="single" w:sz="8" w:space="0" w:color="000000"/>
                </w:tcBorders>
                <w:shd w:val="clear" w:color="auto" w:fill="auto"/>
              </w:tcPr>
            </w:tcPrChange>
          </w:tcPr>
          <w:p w14:paraId="47B01E44" w14:textId="77777777" w:rsidR="00082E21" w:rsidRPr="00644344" w:rsidRDefault="00082E21" w:rsidP="00082E21">
            <w:pPr>
              <w:tabs>
                <w:tab w:val="left" w:pos="1695"/>
              </w:tabs>
              <w:rPr>
                <w:rFonts w:ascii="Arial" w:hAnsi="Arial" w:cs="Arial"/>
                <w:sz w:val="19"/>
                <w:szCs w:val="19"/>
              </w:rPr>
            </w:pPr>
            <w:r w:rsidRPr="00644344">
              <w:rPr>
                <w:rFonts w:ascii="Arial" w:hAnsi="Arial" w:cs="Arial"/>
                <w:sz w:val="19"/>
                <w:szCs w:val="19"/>
              </w:rPr>
              <w:t xml:space="preserve">Súlad projektu </w:t>
            </w:r>
            <w:r>
              <w:rPr>
                <w:rFonts w:ascii="Arial" w:hAnsi="Arial" w:cs="Arial"/>
                <w:sz w:val="19"/>
                <w:szCs w:val="19"/>
              </w:rPr>
              <w:t xml:space="preserve">s reformným zámerom </w:t>
            </w:r>
          </w:p>
          <w:p w14:paraId="5B97010B" w14:textId="4A85E2E8" w:rsidR="00082E21" w:rsidRPr="00DC5DC8" w:rsidRDefault="00082E21" w:rsidP="00082E21">
            <w:pPr>
              <w:rPr>
                <w:rFonts w:ascii="Arial" w:hAnsi="Arial" w:cs="Arial"/>
                <w:sz w:val="19"/>
                <w:szCs w:val="19"/>
              </w:rPr>
            </w:pPr>
            <w:r w:rsidRPr="00644344">
              <w:rPr>
                <w:rFonts w:ascii="Arial" w:hAnsi="Arial" w:cs="Arial"/>
                <w:sz w:val="19"/>
                <w:szCs w:val="19"/>
              </w:rPr>
              <w:t xml:space="preserve"> </w:t>
            </w:r>
          </w:p>
        </w:tc>
        <w:tc>
          <w:tcPr>
            <w:tcW w:w="1915" w:type="dxa"/>
            <w:gridSpan w:val="2"/>
            <w:tcBorders>
              <w:top w:val="single" w:sz="4" w:space="0" w:color="auto"/>
              <w:left w:val="single" w:sz="8" w:space="0" w:color="000000"/>
              <w:right w:val="single" w:sz="8" w:space="0" w:color="000000"/>
            </w:tcBorders>
            <w:tcPrChange w:id="21" w:author="Miruška Hrabčáková" w:date="2018-06-28T11:46:00Z">
              <w:tcPr>
                <w:tcW w:w="1915" w:type="dxa"/>
                <w:gridSpan w:val="2"/>
                <w:tcBorders>
                  <w:top w:val="single" w:sz="4" w:space="0" w:color="auto"/>
                  <w:left w:val="single" w:sz="8" w:space="0" w:color="000000"/>
                  <w:right w:val="single" w:sz="8" w:space="0" w:color="000000"/>
                </w:tcBorders>
              </w:tcPr>
            </w:tcPrChange>
          </w:tcPr>
          <w:p w14:paraId="530C36FF" w14:textId="08C828B8" w:rsidR="00082E21" w:rsidRPr="00DC5DC8"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tc>
        <w:customXmlInsRangeStart w:id="22" w:author="Miruška Hrabčáková" w:date="2018-06-28T11:46:00Z"/>
        <w:sdt>
          <w:sdtPr>
            <w:rPr>
              <w:b/>
            </w:rPr>
            <w:id w:val="1687943176"/>
            <w:placeholder>
              <w:docPart w:val="98FD6305ADCB439E974FB89D2D1ED1E1"/>
            </w:placeholder>
            <w:showingPlcHdr/>
            <w:comboBox>
              <w:listItem w:displayText="nie (0)" w:value="nie (0)"/>
              <w:listItem w:displayText="áno (1)" w:value="áno (1)"/>
            </w:comboBox>
          </w:sdtPr>
          <w:sdtEndPr/>
          <w:sdtContent>
            <w:customXmlInsRangeEnd w:id="22"/>
            <w:tc>
              <w:tcPr>
                <w:tcW w:w="2572" w:type="dxa"/>
                <w:shd w:val="clear" w:color="auto" w:fill="auto"/>
                <w:vAlign w:val="center"/>
                <w:tcPrChange w:id="23" w:author="Miruška Hrabčáková" w:date="2018-06-28T11:46:00Z">
                  <w:tcPr>
                    <w:tcW w:w="2572" w:type="dxa"/>
                    <w:shd w:val="clear" w:color="auto" w:fill="auto"/>
                  </w:tcPr>
                </w:tcPrChange>
              </w:tcPr>
              <w:p w14:paraId="0883E5E3" w14:textId="0BECE677" w:rsidR="00082E21" w:rsidRPr="00B50FF9" w:rsidRDefault="00082E21" w:rsidP="00082E21">
                <w:pPr>
                  <w:jc w:val="center"/>
                  <w:rPr>
                    <w:rFonts w:ascii="Arial" w:hAnsi="Arial" w:cs="Arial"/>
                    <w:b/>
                    <w:sz w:val="19"/>
                    <w:szCs w:val="19"/>
                  </w:rPr>
                </w:pPr>
                <w:ins w:id="24" w:author="Miruška Hrabčáková" w:date="2018-06-28T11:46:00Z">
                  <w:r w:rsidRPr="0037278C">
                    <w:rPr>
                      <w:rStyle w:val="Zstupntext"/>
                    </w:rPr>
                    <w:t>Vyberte položku.</w:t>
                  </w:r>
                </w:ins>
              </w:p>
            </w:tc>
            <w:customXmlInsRangeStart w:id="25" w:author="Miruška Hrabčáková" w:date="2018-06-28T11:46:00Z"/>
          </w:sdtContent>
        </w:sdt>
        <w:customXmlInsRangeEnd w:id="25"/>
        <w:tc>
          <w:tcPr>
            <w:tcW w:w="2572" w:type="dxa"/>
            <w:shd w:val="clear" w:color="auto" w:fill="auto"/>
            <w:tcPrChange w:id="26" w:author="Miruška Hrabčáková" w:date="2018-06-28T11:46:00Z">
              <w:tcPr>
                <w:tcW w:w="2572" w:type="dxa"/>
                <w:shd w:val="clear" w:color="auto" w:fill="auto"/>
              </w:tcPr>
            </w:tcPrChange>
          </w:tcPr>
          <w:p w14:paraId="16A6C0B0" w14:textId="74EA805C" w:rsidR="00082E21" w:rsidRPr="00B50FF9" w:rsidRDefault="00082E21" w:rsidP="00082E21">
            <w:pPr>
              <w:jc w:val="center"/>
              <w:rPr>
                <w:rFonts w:ascii="Arial" w:hAnsi="Arial" w:cs="Arial"/>
                <w:b/>
                <w:sz w:val="19"/>
                <w:szCs w:val="19"/>
              </w:rPr>
            </w:pPr>
          </w:p>
        </w:tc>
      </w:tr>
      <w:tr w:rsidR="00082E21" w:rsidRPr="00B50FF9" w14:paraId="2C58279A" w14:textId="77777777" w:rsidTr="001E4753">
        <w:tblPrEx>
          <w:tblW w:w="9747" w:type="dxa"/>
          <w:jc w:val="center"/>
          <w:tblPrExChange w:id="27" w:author="Miruška Hrabčáková" w:date="2018-06-28T11:46:00Z">
            <w:tblPrEx>
              <w:tblW w:w="9747" w:type="dxa"/>
              <w:jc w:val="center"/>
            </w:tblPrEx>
          </w:tblPrExChange>
        </w:tblPrEx>
        <w:trPr>
          <w:trHeight w:val="1247"/>
          <w:jc w:val="center"/>
          <w:trPrChange w:id="28" w:author="Miruška Hrabčáková" w:date="2018-06-28T11:46:00Z">
            <w:trPr>
              <w:trHeight w:val="1247"/>
              <w:jc w:val="center"/>
            </w:trPr>
          </w:trPrChange>
        </w:trPr>
        <w:tc>
          <w:tcPr>
            <w:tcW w:w="700" w:type="dxa"/>
            <w:shd w:val="clear" w:color="auto" w:fill="auto"/>
            <w:tcPrChange w:id="29" w:author="Miruška Hrabčáková" w:date="2018-06-28T11:46:00Z">
              <w:tcPr>
                <w:tcW w:w="700" w:type="dxa"/>
                <w:shd w:val="clear" w:color="auto" w:fill="auto"/>
              </w:tcPr>
            </w:tcPrChange>
          </w:tcPr>
          <w:p w14:paraId="69602018" w14:textId="4AFC3016" w:rsidR="00082E21" w:rsidRPr="00B50FF9" w:rsidRDefault="00082E21" w:rsidP="00082E21">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tcPrChange w:id="30" w:author="Miruška Hrabčáková" w:date="2018-06-28T11:46:00Z">
              <w:tcPr>
                <w:tcW w:w="1988" w:type="dxa"/>
                <w:tcBorders>
                  <w:left w:val="single" w:sz="8" w:space="0" w:color="000000"/>
                  <w:bottom w:val="single" w:sz="8" w:space="0" w:color="000000"/>
                  <w:right w:val="single" w:sz="8" w:space="0" w:color="000000"/>
                </w:tcBorders>
                <w:shd w:val="clear" w:color="auto" w:fill="auto"/>
              </w:tcPr>
            </w:tcPrChange>
          </w:tcPr>
          <w:p w14:paraId="7782DDCD" w14:textId="77777777" w:rsidR="00082E21" w:rsidRPr="00B90D0C" w:rsidRDefault="00082E21" w:rsidP="00082E21">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758844F6" w14:textId="77777777" w:rsidR="00082E21" w:rsidRPr="00B50FF9" w:rsidRDefault="00082E21" w:rsidP="00082E21">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Change w:id="31" w:author="Miruška Hrabčáková" w:date="2018-06-28T11:46:00Z">
              <w:tcPr>
                <w:tcW w:w="1915" w:type="dxa"/>
                <w:gridSpan w:val="2"/>
                <w:tcBorders>
                  <w:left w:val="single" w:sz="8" w:space="0" w:color="000000"/>
                  <w:bottom w:val="single" w:sz="8" w:space="0" w:color="000000"/>
                  <w:right w:val="single" w:sz="8" w:space="0" w:color="000000"/>
                </w:tcBorders>
              </w:tcPr>
            </w:tcPrChange>
          </w:tcPr>
          <w:p w14:paraId="605E7DDF" w14:textId="77777777" w:rsidR="00082E21" w:rsidRDefault="00082E21" w:rsidP="00082E21">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07CA9638" w14:textId="323CC501" w:rsidR="00082E21" w:rsidRPr="00B50FF9" w:rsidRDefault="00082E21" w:rsidP="00082E21">
            <w:pPr>
              <w:rPr>
                <w:rFonts w:ascii="Arial" w:hAnsi="Arial" w:cs="Arial"/>
                <w:sz w:val="19"/>
                <w:szCs w:val="19"/>
              </w:rPr>
            </w:pPr>
          </w:p>
        </w:tc>
        <w:customXmlInsRangeStart w:id="32" w:author="Miruška Hrabčáková" w:date="2018-06-28T11:46:00Z"/>
        <w:sdt>
          <w:sdtPr>
            <w:rPr>
              <w:b/>
            </w:rPr>
            <w:id w:val="394946656"/>
            <w:placeholder>
              <w:docPart w:val="9E08C07FC6D14729A9F15A2851A7B8B2"/>
            </w:placeholder>
            <w:showingPlcHdr/>
            <w:comboBox>
              <w:listItem w:displayText="nie (0)" w:value="nie (0)"/>
              <w:listItem w:displayText="áno (1)" w:value="áno (1)"/>
            </w:comboBox>
          </w:sdtPr>
          <w:sdtEndPr/>
          <w:sdtContent>
            <w:customXmlInsRangeEnd w:id="32"/>
            <w:tc>
              <w:tcPr>
                <w:tcW w:w="2572" w:type="dxa"/>
                <w:shd w:val="clear" w:color="auto" w:fill="auto"/>
                <w:vAlign w:val="center"/>
                <w:tcPrChange w:id="33" w:author="Miruška Hrabčáková" w:date="2018-06-28T11:46:00Z">
                  <w:tcPr>
                    <w:tcW w:w="2572" w:type="dxa"/>
                    <w:shd w:val="clear" w:color="auto" w:fill="auto"/>
                  </w:tcPr>
                </w:tcPrChange>
              </w:tcPr>
              <w:p w14:paraId="0F267633" w14:textId="01D71FA8" w:rsidR="00082E21" w:rsidRPr="00B50FF9" w:rsidRDefault="00082E21" w:rsidP="00082E21">
                <w:pPr>
                  <w:jc w:val="center"/>
                  <w:rPr>
                    <w:rFonts w:ascii="Arial" w:hAnsi="Arial" w:cs="Arial"/>
                    <w:b/>
                    <w:sz w:val="19"/>
                    <w:szCs w:val="19"/>
                  </w:rPr>
                </w:pPr>
                <w:ins w:id="34" w:author="Miruška Hrabčáková" w:date="2018-06-28T11:46:00Z">
                  <w:r w:rsidRPr="0037278C">
                    <w:rPr>
                      <w:rStyle w:val="Zstupntext"/>
                    </w:rPr>
                    <w:t>Vyberte položku.</w:t>
                  </w:r>
                </w:ins>
              </w:p>
            </w:tc>
            <w:customXmlInsRangeStart w:id="35" w:author="Miruška Hrabčáková" w:date="2018-06-28T11:46:00Z"/>
          </w:sdtContent>
        </w:sdt>
        <w:customXmlInsRangeEnd w:id="35"/>
        <w:tc>
          <w:tcPr>
            <w:tcW w:w="2572" w:type="dxa"/>
            <w:shd w:val="clear" w:color="auto" w:fill="auto"/>
            <w:tcPrChange w:id="36" w:author="Miruška Hrabčáková" w:date="2018-06-28T11:46:00Z">
              <w:tcPr>
                <w:tcW w:w="2572" w:type="dxa"/>
                <w:shd w:val="clear" w:color="auto" w:fill="auto"/>
              </w:tcPr>
            </w:tcPrChange>
          </w:tcPr>
          <w:p w14:paraId="01F197C6" w14:textId="415DEA8E" w:rsidR="00082E21" w:rsidRPr="00B50FF9" w:rsidRDefault="00082E21" w:rsidP="00082E21">
            <w:pPr>
              <w:jc w:val="center"/>
              <w:rPr>
                <w:rFonts w:ascii="Arial" w:hAnsi="Arial" w:cs="Arial"/>
                <w:b/>
                <w:sz w:val="19"/>
                <w:szCs w:val="19"/>
              </w:rPr>
            </w:pPr>
          </w:p>
        </w:tc>
      </w:tr>
      <w:tr w:rsidR="00082E21" w:rsidRPr="00B50FF9" w14:paraId="48DEFC18" w14:textId="77777777" w:rsidTr="00E653E4">
        <w:tblPrEx>
          <w:tblW w:w="9747" w:type="dxa"/>
          <w:jc w:val="center"/>
          <w:tblPrExChange w:id="37" w:author="Miruška Hrabčáková" w:date="2018-06-28T11:46:00Z">
            <w:tblPrEx>
              <w:tblW w:w="9747" w:type="dxa"/>
              <w:jc w:val="center"/>
            </w:tblPrEx>
          </w:tblPrExChange>
        </w:tblPrEx>
        <w:trPr>
          <w:trHeight w:val="1247"/>
          <w:jc w:val="center"/>
          <w:trPrChange w:id="38" w:author="Miruška Hrabčáková" w:date="2018-06-28T11:46:00Z">
            <w:trPr>
              <w:trHeight w:val="1247"/>
              <w:jc w:val="center"/>
            </w:trPr>
          </w:trPrChange>
        </w:trPr>
        <w:tc>
          <w:tcPr>
            <w:tcW w:w="700" w:type="dxa"/>
            <w:shd w:val="clear" w:color="auto" w:fill="auto"/>
            <w:tcPrChange w:id="39" w:author="Miruška Hrabčáková" w:date="2018-06-28T11:46:00Z">
              <w:tcPr>
                <w:tcW w:w="700" w:type="dxa"/>
                <w:shd w:val="clear" w:color="auto" w:fill="auto"/>
              </w:tcPr>
            </w:tcPrChange>
          </w:tcPr>
          <w:p w14:paraId="4CF3F9EA" w14:textId="7133781E" w:rsidR="00082E21" w:rsidRPr="00B50FF9" w:rsidRDefault="00082E21" w:rsidP="00082E21">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Change w:id="40" w:author="Miruška Hrabčáková" w:date="2018-06-28T11:46:00Z">
              <w:tcPr>
                <w:tcW w:w="1988" w:type="dxa"/>
                <w:shd w:val="clear" w:color="auto" w:fill="auto"/>
              </w:tcPr>
            </w:tcPrChange>
          </w:tcPr>
          <w:p w14:paraId="46C774FA" w14:textId="6469DD4D" w:rsidR="00082E21" w:rsidRPr="00B50FF9" w:rsidRDefault="00082E21" w:rsidP="00082E21">
            <w:pPr>
              <w:rPr>
                <w:rFonts w:ascii="Arial" w:hAnsi="Arial" w:cs="Arial"/>
                <w:sz w:val="19"/>
                <w:szCs w:val="19"/>
              </w:rPr>
            </w:pPr>
            <w:r w:rsidRPr="00561990">
              <w:rPr>
                <w:rFonts w:ascii="Arial" w:hAnsi="Arial" w:cs="Arial"/>
                <w:sz w:val="19"/>
                <w:szCs w:val="19"/>
              </w:rPr>
              <w:t>Posúdenie súladu projektu s cieľmi HP RMŽ a ND</w:t>
            </w:r>
          </w:p>
        </w:tc>
        <w:tc>
          <w:tcPr>
            <w:tcW w:w="1915" w:type="dxa"/>
            <w:gridSpan w:val="2"/>
            <w:shd w:val="clear" w:color="auto" w:fill="auto"/>
            <w:tcPrChange w:id="41" w:author="Miruška Hrabčáková" w:date="2018-06-28T11:46:00Z">
              <w:tcPr>
                <w:tcW w:w="1915" w:type="dxa"/>
                <w:gridSpan w:val="2"/>
                <w:shd w:val="clear" w:color="auto" w:fill="auto"/>
              </w:tcPr>
            </w:tcPrChange>
          </w:tcPr>
          <w:p w14:paraId="0D7F3E29" w14:textId="77777777" w:rsidR="00082E21"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p w14:paraId="6CDF7508" w14:textId="38B4DC96" w:rsidR="00082E21" w:rsidRPr="00B50FF9" w:rsidRDefault="00082E21" w:rsidP="00082E21">
            <w:pPr>
              <w:rPr>
                <w:rFonts w:ascii="Arial" w:hAnsi="Arial" w:cs="Arial"/>
                <w:sz w:val="19"/>
                <w:szCs w:val="19"/>
              </w:rPr>
            </w:pPr>
          </w:p>
        </w:tc>
        <w:customXmlInsRangeStart w:id="42" w:author="Miruška Hrabčáková" w:date="2018-06-28T11:46:00Z"/>
        <w:sdt>
          <w:sdtPr>
            <w:rPr>
              <w:b/>
            </w:rPr>
            <w:id w:val="-625237997"/>
            <w:placeholder>
              <w:docPart w:val="3FC6C9F30C17465DA5D2D5459CA812ED"/>
            </w:placeholder>
            <w:showingPlcHdr/>
            <w:comboBox>
              <w:listItem w:displayText="nie (0)" w:value="nie (0)"/>
              <w:listItem w:displayText="áno (1)" w:value="áno (1)"/>
            </w:comboBox>
          </w:sdtPr>
          <w:sdtEndPr/>
          <w:sdtContent>
            <w:customXmlInsRangeEnd w:id="42"/>
            <w:tc>
              <w:tcPr>
                <w:tcW w:w="2572" w:type="dxa"/>
                <w:shd w:val="clear" w:color="auto" w:fill="auto"/>
                <w:vAlign w:val="center"/>
                <w:tcPrChange w:id="43" w:author="Miruška Hrabčáková" w:date="2018-06-28T11:46:00Z">
                  <w:tcPr>
                    <w:tcW w:w="2572" w:type="dxa"/>
                    <w:shd w:val="clear" w:color="auto" w:fill="auto"/>
                  </w:tcPr>
                </w:tcPrChange>
              </w:tcPr>
              <w:p w14:paraId="62DF2CF2" w14:textId="05A7D569" w:rsidR="00082E21" w:rsidRPr="00B50FF9" w:rsidRDefault="00082E21" w:rsidP="00082E21">
                <w:pPr>
                  <w:jc w:val="center"/>
                  <w:rPr>
                    <w:rFonts w:ascii="Arial" w:hAnsi="Arial" w:cs="Arial"/>
                    <w:b/>
                    <w:sz w:val="19"/>
                    <w:szCs w:val="19"/>
                  </w:rPr>
                </w:pPr>
                <w:ins w:id="44" w:author="Miruška Hrabčáková" w:date="2018-06-28T11:46:00Z">
                  <w:r w:rsidRPr="0037278C">
                    <w:rPr>
                      <w:rStyle w:val="Zstupntext"/>
                    </w:rPr>
                    <w:t>Vyberte položku.</w:t>
                  </w:r>
                </w:ins>
              </w:p>
            </w:tc>
            <w:customXmlInsRangeStart w:id="45" w:author="Miruška Hrabčáková" w:date="2018-06-28T11:46:00Z"/>
          </w:sdtContent>
        </w:sdt>
        <w:customXmlInsRangeEnd w:id="45"/>
        <w:tc>
          <w:tcPr>
            <w:tcW w:w="2572" w:type="dxa"/>
            <w:shd w:val="clear" w:color="auto" w:fill="auto"/>
            <w:tcPrChange w:id="46" w:author="Miruška Hrabčáková" w:date="2018-06-28T11:46:00Z">
              <w:tcPr>
                <w:tcW w:w="2572" w:type="dxa"/>
                <w:shd w:val="clear" w:color="auto" w:fill="auto"/>
              </w:tcPr>
            </w:tcPrChange>
          </w:tcPr>
          <w:p w14:paraId="5399A86B" w14:textId="500F2CB8" w:rsidR="00082E21" w:rsidRPr="00B50FF9" w:rsidRDefault="00082E21" w:rsidP="00082E21">
            <w:pPr>
              <w:jc w:val="center"/>
              <w:rPr>
                <w:rFonts w:ascii="Arial" w:hAnsi="Arial" w:cs="Arial"/>
                <w:b/>
                <w:sz w:val="19"/>
                <w:szCs w:val="19"/>
              </w:rPr>
            </w:pPr>
          </w:p>
        </w:tc>
      </w:tr>
      <w:tr w:rsidR="00082E21" w:rsidRPr="00B50FF9" w14:paraId="627989CA" w14:textId="77777777" w:rsidTr="00392DF6">
        <w:tblPrEx>
          <w:tblW w:w="9747" w:type="dxa"/>
          <w:jc w:val="center"/>
          <w:tblPrExChange w:id="47" w:author="Miruška Hrabčáková" w:date="2018-06-28T11:46:00Z">
            <w:tblPrEx>
              <w:tblW w:w="9747" w:type="dxa"/>
              <w:jc w:val="center"/>
            </w:tblPrEx>
          </w:tblPrExChange>
        </w:tblPrEx>
        <w:trPr>
          <w:trHeight w:val="1247"/>
          <w:jc w:val="center"/>
          <w:trPrChange w:id="48" w:author="Miruška Hrabčáková" w:date="2018-06-28T11:46:00Z">
            <w:trPr>
              <w:trHeight w:val="1247"/>
              <w:jc w:val="center"/>
            </w:trPr>
          </w:trPrChange>
        </w:trPr>
        <w:tc>
          <w:tcPr>
            <w:tcW w:w="700" w:type="dxa"/>
            <w:shd w:val="clear" w:color="auto" w:fill="auto"/>
            <w:tcPrChange w:id="49" w:author="Miruška Hrabčáková" w:date="2018-06-28T11:46:00Z">
              <w:tcPr>
                <w:tcW w:w="700" w:type="dxa"/>
                <w:shd w:val="clear" w:color="auto" w:fill="auto"/>
              </w:tcPr>
            </w:tcPrChange>
          </w:tcPr>
          <w:p w14:paraId="2D79FBC9" w14:textId="1F5230E3" w:rsidR="00082E21" w:rsidRPr="00B50FF9" w:rsidRDefault="00082E21" w:rsidP="00082E21">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Change w:id="50" w:author="Miruška Hrabčáková" w:date="2018-06-28T11:46:00Z">
              <w:tcPr>
                <w:tcW w:w="1988" w:type="dxa"/>
                <w:shd w:val="clear" w:color="auto" w:fill="auto"/>
              </w:tcPr>
            </w:tcPrChange>
          </w:tcPr>
          <w:p w14:paraId="3BBD2A68" w14:textId="0BADD1C9" w:rsidR="00082E21" w:rsidRPr="00B50FF9" w:rsidRDefault="00082E21" w:rsidP="00082E21">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Change w:id="51" w:author="Miruška Hrabčáková" w:date="2018-06-28T11:46:00Z">
              <w:tcPr>
                <w:tcW w:w="1915" w:type="dxa"/>
                <w:gridSpan w:val="2"/>
                <w:shd w:val="clear" w:color="auto" w:fill="auto"/>
              </w:tcPr>
            </w:tcPrChange>
          </w:tcPr>
          <w:p w14:paraId="6310B032" w14:textId="4501A164"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customXmlInsRangeStart w:id="52" w:author="Miruška Hrabčáková" w:date="2018-06-28T11:46:00Z"/>
        <w:sdt>
          <w:sdtPr>
            <w:rPr>
              <w:b/>
            </w:rPr>
            <w:id w:val="915286843"/>
            <w:placeholder>
              <w:docPart w:val="B60DD326D71448418D45385B16899C62"/>
            </w:placeholder>
            <w:showingPlcHdr/>
            <w:comboBox>
              <w:listItem w:displayText="nie (0)" w:value="nie (0)"/>
              <w:listItem w:displayText="áno (1)" w:value="áno (1)"/>
            </w:comboBox>
          </w:sdtPr>
          <w:sdtEndPr/>
          <w:sdtContent>
            <w:customXmlInsRangeEnd w:id="52"/>
            <w:tc>
              <w:tcPr>
                <w:tcW w:w="2572" w:type="dxa"/>
                <w:shd w:val="clear" w:color="auto" w:fill="auto"/>
                <w:vAlign w:val="center"/>
                <w:tcPrChange w:id="53" w:author="Miruška Hrabčáková" w:date="2018-06-28T11:46:00Z">
                  <w:tcPr>
                    <w:tcW w:w="2572" w:type="dxa"/>
                    <w:shd w:val="clear" w:color="auto" w:fill="auto"/>
                  </w:tcPr>
                </w:tcPrChange>
              </w:tcPr>
              <w:p w14:paraId="2A258C61" w14:textId="646827A6" w:rsidR="00082E21" w:rsidRPr="00B50FF9" w:rsidRDefault="00082E21" w:rsidP="00082E21">
                <w:pPr>
                  <w:jc w:val="center"/>
                  <w:rPr>
                    <w:rFonts w:ascii="Arial" w:hAnsi="Arial" w:cs="Arial"/>
                    <w:b/>
                    <w:sz w:val="19"/>
                    <w:szCs w:val="19"/>
                  </w:rPr>
                </w:pPr>
                <w:ins w:id="54" w:author="Miruška Hrabčáková" w:date="2018-06-28T11:46:00Z">
                  <w:r w:rsidRPr="0037278C">
                    <w:rPr>
                      <w:rStyle w:val="Zstupntext"/>
                    </w:rPr>
                    <w:t>Vyberte položku.</w:t>
                  </w:r>
                </w:ins>
              </w:p>
            </w:tc>
            <w:customXmlInsRangeStart w:id="55" w:author="Miruška Hrabčáková" w:date="2018-06-28T11:46:00Z"/>
          </w:sdtContent>
        </w:sdt>
        <w:customXmlInsRangeEnd w:id="55"/>
        <w:tc>
          <w:tcPr>
            <w:tcW w:w="2572" w:type="dxa"/>
            <w:shd w:val="clear" w:color="auto" w:fill="auto"/>
            <w:tcPrChange w:id="56" w:author="Miruška Hrabčáková" w:date="2018-06-28T11:46:00Z">
              <w:tcPr>
                <w:tcW w:w="2572" w:type="dxa"/>
                <w:shd w:val="clear" w:color="auto" w:fill="auto"/>
              </w:tcPr>
            </w:tcPrChange>
          </w:tcPr>
          <w:p w14:paraId="124454E5" w14:textId="4A50F84B" w:rsidR="00082E21" w:rsidRPr="00B50FF9" w:rsidRDefault="00082E21" w:rsidP="00082E21">
            <w:pPr>
              <w:jc w:val="center"/>
              <w:rPr>
                <w:rFonts w:ascii="Arial" w:hAnsi="Arial" w:cs="Arial"/>
                <w:b/>
                <w:sz w:val="19"/>
                <w:szCs w:val="19"/>
              </w:rPr>
            </w:pPr>
          </w:p>
        </w:tc>
      </w:tr>
      <w:tr w:rsidR="00082E21" w:rsidRPr="00B50FF9" w14:paraId="5574FAE9" w14:textId="77777777" w:rsidTr="006D38F0">
        <w:tblPrEx>
          <w:tblW w:w="9747" w:type="dxa"/>
          <w:jc w:val="center"/>
          <w:tblPrExChange w:id="57" w:author="Miruška Hrabčáková" w:date="2018-06-28T11:46:00Z">
            <w:tblPrEx>
              <w:tblW w:w="9747" w:type="dxa"/>
              <w:jc w:val="center"/>
            </w:tblPrEx>
          </w:tblPrExChange>
        </w:tblPrEx>
        <w:trPr>
          <w:trHeight w:val="1247"/>
          <w:jc w:val="center"/>
          <w:trPrChange w:id="58" w:author="Miruška Hrabčáková" w:date="2018-06-28T11:46:00Z">
            <w:trPr>
              <w:trHeight w:val="1247"/>
              <w:jc w:val="center"/>
            </w:trPr>
          </w:trPrChange>
        </w:trPr>
        <w:tc>
          <w:tcPr>
            <w:tcW w:w="700" w:type="dxa"/>
            <w:shd w:val="clear" w:color="auto" w:fill="auto"/>
            <w:tcPrChange w:id="59" w:author="Miruška Hrabčáková" w:date="2018-06-28T11:46:00Z">
              <w:tcPr>
                <w:tcW w:w="700" w:type="dxa"/>
                <w:shd w:val="clear" w:color="auto" w:fill="auto"/>
              </w:tcPr>
            </w:tcPrChange>
          </w:tcPr>
          <w:p w14:paraId="6BA7F7DA" w14:textId="738C2A12" w:rsidR="00082E21" w:rsidRPr="00B50FF9" w:rsidRDefault="00082E21" w:rsidP="00082E21">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Change w:id="60" w:author="Miruška Hrabčáková" w:date="2018-06-28T11:46:00Z">
              <w:tcPr>
                <w:tcW w:w="1988" w:type="dxa"/>
                <w:shd w:val="clear" w:color="auto" w:fill="auto"/>
              </w:tcPr>
            </w:tcPrChange>
          </w:tcPr>
          <w:p w14:paraId="25DC4E7F" w14:textId="18549C12" w:rsidR="00082E21" w:rsidRPr="00B50FF9" w:rsidRDefault="00082E21" w:rsidP="00082E21">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Change w:id="61" w:author="Miruška Hrabčáková" w:date="2018-06-28T11:46:00Z">
              <w:tcPr>
                <w:tcW w:w="1915" w:type="dxa"/>
                <w:gridSpan w:val="2"/>
                <w:shd w:val="clear" w:color="auto" w:fill="auto"/>
              </w:tcPr>
            </w:tcPrChange>
          </w:tcPr>
          <w:p w14:paraId="0FBC31FC" w14:textId="2F60E9BF"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customXmlInsRangeStart w:id="62" w:author="Miruška Hrabčáková" w:date="2018-06-28T11:46:00Z"/>
        <w:sdt>
          <w:sdtPr>
            <w:rPr>
              <w:b/>
            </w:rPr>
            <w:id w:val="1632835433"/>
            <w:placeholder>
              <w:docPart w:val="D8CF2F32B1FB43AAB1502EE7FF23129D"/>
            </w:placeholder>
            <w:showingPlcHdr/>
            <w:comboBox>
              <w:listItem w:displayText="nie (0)" w:value="nie (0)"/>
              <w:listItem w:displayText="áno (1)" w:value="áno (1)"/>
            </w:comboBox>
          </w:sdtPr>
          <w:sdtEndPr/>
          <w:sdtContent>
            <w:customXmlInsRangeEnd w:id="62"/>
            <w:tc>
              <w:tcPr>
                <w:tcW w:w="2572" w:type="dxa"/>
                <w:shd w:val="clear" w:color="auto" w:fill="auto"/>
                <w:vAlign w:val="center"/>
                <w:tcPrChange w:id="63" w:author="Miruška Hrabčáková" w:date="2018-06-28T11:46:00Z">
                  <w:tcPr>
                    <w:tcW w:w="2572" w:type="dxa"/>
                    <w:shd w:val="clear" w:color="auto" w:fill="auto"/>
                  </w:tcPr>
                </w:tcPrChange>
              </w:tcPr>
              <w:p w14:paraId="320BE9BB" w14:textId="6D889A9E" w:rsidR="00082E21" w:rsidRPr="00B50FF9" w:rsidRDefault="00082E21" w:rsidP="00082E21">
                <w:pPr>
                  <w:jc w:val="center"/>
                  <w:rPr>
                    <w:rFonts w:ascii="Arial" w:hAnsi="Arial" w:cs="Arial"/>
                    <w:b/>
                    <w:sz w:val="19"/>
                    <w:szCs w:val="19"/>
                  </w:rPr>
                </w:pPr>
                <w:ins w:id="64" w:author="Miruška Hrabčáková" w:date="2018-06-28T11:46:00Z">
                  <w:r w:rsidRPr="0037278C">
                    <w:rPr>
                      <w:rStyle w:val="Zstupntext"/>
                    </w:rPr>
                    <w:t>Vyberte položku.</w:t>
                  </w:r>
                </w:ins>
              </w:p>
            </w:tc>
            <w:customXmlInsRangeStart w:id="65" w:author="Miruška Hrabčáková" w:date="2018-06-28T11:46:00Z"/>
          </w:sdtContent>
        </w:sdt>
        <w:customXmlInsRangeEnd w:id="65"/>
        <w:tc>
          <w:tcPr>
            <w:tcW w:w="2572" w:type="dxa"/>
            <w:shd w:val="clear" w:color="auto" w:fill="auto"/>
            <w:tcPrChange w:id="66" w:author="Miruška Hrabčáková" w:date="2018-06-28T11:46:00Z">
              <w:tcPr>
                <w:tcW w:w="2572" w:type="dxa"/>
                <w:shd w:val="clear" w:color="auto" w:fill="auto"/>
              </w:tcPr>
            </w:tcPrChange>
          </w:tcPr>
          <w:p w14:paraId="41D64DD7" w14:textId="0A6F869F" w:rsidR="00082E21" w:rsidRPr="00B50FF9" w:rsidRDefault="00082E21" w:rsidP="00082E21">
            <w:pPr>
              <w:jc w:val="center"/>
              <w:rPr>
                <w:rFonts w:ascii="Arial" w:hAnsi="Arial" w:cs="Arial"/>
                <w:b/>
                <w:sz w:val="19"/>
                <w:szCs w:val="19"/>
              </w:rPr>
            </w:pPr>
          </w:p>
        </w:tc>
      </w:tr>
      <w:tr w:rsidR="00082E21" w:rsidRPr="00B50FF9" w14:paraId="4BC0E111" w14:textId="77777777" w:rsidTr="00F869F0">
        <w:tblPrEx>
          <w:tblW w:w="9747" w:type="dxa"/>
          <w:jc w:val="center"/>
          <w:tblPrExChange w:id="67" w:author="Miruška Hrabčáková" w:date="2018-06-28T11:46:00Z">
            <w:tblPrEx>
              <w:tblW w:w="9747" w:type="dxa"/>
              <w:jc w:val="center"/>
            </w:tblPrEx>
          </w:tblPrExChange>
        </w:tblPrEx>
        <w:trPr>
          <w:trHeight w:val="1247"/>
          <w:jc w:val="center"/>
          <w:trPrChange w:id="68" w:author="Miruška Hrabčáková" w:date="2018-06-28T11:46:00Z">
            <w:trPr>
              <w:trHeight w:val="1247"/>
              <w:jc w:val="center"/>
            </w:trPr>
          </w:trPrChange>
        </w:trPr>
        <w:tc>
          <w:tcPr>
            <w:tcW w:w="700" w:type="dxa"/>
            <w:shd w:val="clear" w:color="auto" w:fill="auto"/>
            <w:tcPrChange w:id="69" w:author="Miruška Hrabčáková" w:date="2018-06-28T11:46:00Z">
              <w:tcPr>
                <w:tcW w:w="700" w:type="dxa"/>
                <w:shd w:val="clear" w:color="auto" w:fill="auto"/>
              </w:tcPr>
            </w:tcPrChange>
          </w:tcPr>
          <w:p w14:paraId="03CA9344" w14:textId="0D0281DE" w:rsidR="00082E21" w:rsidRPr="00B50FF9" w:rsidRDefault="00082E21" w:rsidP="00082E21">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Change w:id="70" w:author="Miruška Hrabčáková" w:date="2018-06-28T11:46:00Z">
              <w:tcPr>
                <w:tcW w:w="1988" w:type="dxa"/>
                <w:shd w:val="clear" w:color="auto" w:fill="auto"/>
              </w:tcPr>
            </w:tcPrChange>
          </w:tcPr>
          <w:p w14:paraId="0D804A48" w14:textId="0659E496" w:rsidR="00082E21" w:rsidRPr="00B50FF9" w:rsidRDefault="00082E21" w:rsidP="00082E21">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Change w:id="71" w:author="Miruška Hrabčáková" w:date="2018-06-28T11:46:00Z">
              <w:tcPr>
                <w:tcW w:w="1915" w:type="dxa"/>
                <w:gridSpan w:val="2"/>
                <w:shd w:val="clear" w:color="auto" w:fill="auto"/>
              </w:tcPr>
            </w:tcPrChange>
          </w:tcPr>
          <w:p w14:paraId="0DAE76F0" w14:textId="27C42F5B"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customXmlInsRangeStart w:id="72" w:author="Miruška Hrabčáková" w:date="2018-06-28T11:46:00Z"/>
        <w:sdt>
          <w:sdtPr>
            <w:rPr>
              <w:b/>
            </w:rPr>
            <w:id w:val="-1298140864"/>
            <w:placeholder>
              <w:docPart w:val="D2E731AC1D044BFE9416279D75D55701"/>
            </w:placeholder>
            <w:showingPlcHdr/>
            <w:comboBox>
              <w:listItem w:displayText="nie (0)" w:value="nie (0)"/>
              <w:listItem w:displayText="áno (1)" w:value="áno (1)"/>
            </w:comboBox>
          </w:sdtPr>
          <w:sdtEndPr/>
          <w:sdtContent>
            <w:customXmlInsRangeEnd w:id="72"/>
            <w:tc>
              <w:tcPr>
                <w:tcW w:w="2572" w:type="dxa"/>
                <w:shd w:val="clear" w:color="auto" w:fill="auto"/>
                <w:vAlign w:val="center"/>
                <w:tcPrChange w:id="73" w:author="Miruška Hrabčáková" w:date="2018-06-28T11:46:00Z">
                  <w:tcPr>
                    <w:tcW w:w="2572" w:type="dxa"/>
                    <w:shd w:val="clear" w:color="auto" w:fill="auto"/>
                  </w:tcPr>
                </w:tcPrChange>
              </w:tcPr>
              <w:p w14:paraId="67E5143E" w14:textId="0BD4BA3B" w:rsidR="00082E21" w:rsidRPr="00B50FF9" w:rsidRDefault="00082E21" w:rsidP="00082E21">
                <w:pPr>
                  <w:jc w:val="center"/>
                  <w:rPr>
                    <w:rFonts w:ascii="Arial" w:hAnsi="Arial" w:cs="Arial"/>
                    <w:b/>
                    <w:sz w:val="19"/>
                    <w:szCs w:val="19"/>
                  </w:rPr>
                </w:pPr>
                <w:ins w:id="74" w:author="Miruška Hrabčáková" w:date="2018-06-28T11:46:00Z">
                  <w:r w:rsidRPr="0037278C">
                    <w:rPr>
                      <w:rStyle w:val="Zstupntext"/>
                    </w:rPr>
                    <w:t>Vyberte položku.</w:t>
                  </w:r>
                </w:ins>
              </w:p>
            </w:tc>
            <w:customXmlInsRangeStart w:id="75" w:author="Miruška Hrabčáková" w:date="2018-06-28T11:46:00Z"/>
          </w:sdtContent>
        </w:sdt>
        <w:customXmlInsRangeEnd w:id="75"/>
        <w:tc>
          <w:tcPr>
            <w:tcW w:w="2572" w:type="dxa"/>
            <w:shd w:val="clear" w:color="auto" w:fill="auto"/>
            <w:tcPrChange w:id="76" w:author="Miruška Hrabčáková" w:date="2018-06-28T11:46:00Z">
              <w:tcPr>
                <w:tcW w:w="2572" w:type="dxa"/>
                <w:shd w:val="clear" w:color="auto" w:fill="auto"/>
              </w:tcPr>
            </w:tcPrChange>
          </w:tcPr>
          <w:p w14:paraId="7915934D" w14:textId="68A7EB80" w:rsidR="00082E21" w:rsidRPr="00B50FF9" w:rsidRDefault="00082E21" w:rsidP="00082E21">
            <w:pPr>
              <w:jc w:val="center"/>
              <w:rPr>
                <w:rFonts w:ascii="Arial" w:hAnsi="Arial" w:cs="Arial"/>
                <w:b/>
                <w:sz w:val="19"/>
                <w:szCs w:val="19"/>
              </w:rPr>
            </w:pPr>
          </w:p>
        </w:tc>
      </w:tr>
      <w:tr w:rsidR="00082E21" w:rsidRPr="00B50FF9" w14:paraId="3BCEF6A7" w14:textId="77777777" w:rsidTr="00EA5657">
        <w:tblPrEx>
          <w:tblW w:w="9747" w:type="dxa"/>
          <w:jc w:val="center"/>
          <w:tblPrExChange w:id="77" w:author="Miruška Hrabčáková" w:date="2018-06-28T11:46:00Z">
            <w:tblPrEx>
              <w:tblW w:w="9747" w:type="dxa"/>
              <w:jc w:val="center"/>
            </w:tblPrEx>
          </w:tblPrExChange>
        </w:tblPrEx>
        <w:trPr>
          <w:trHeight w:val="1247"/>
          <w:jc w:val="center"/>
          <w:trPrChange w:id="78" w:author="Miruška Hrabčáková" w:date="2018-06-28T11:46:00Z">
            <w:trPr>
              <w:trHeight w:val="1247"/>
              <w:jc w:val="center"/>
            </w:trPr>
          </w:trPrChange>
        </w:trPr>
        <w:tc>
          <w:tcPr>
            <w:tcW w:w="700" w:type="dxa"/>
            <w:shd w:val="clear" w:color="auto" w:fill="auto"/>
            <w:tcPrChange w:id="79" w:author="Miruška Hrabčáková" w:date="2018-06-28T11:46:00Z">
              <w:tcPr>
                <w:tcW w:w="700" w:type="dxa"/>
                <w:shd w:val="clear" w:color="auto" w:fill="auto"/>
              </w:tcPr>
            </w:tcPrChange>
          </w:tcPr>
          <w:p w14:paraId="418718D3" w14:textId="7E20535D" w:rsidR="00082E21" w:rsidRPr="00B50FF9" w:rsidRDefault="00082E21" w:rsidP="00082E21">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Change w:id="80" w:author="Miruška Hrabčáková" w:date="2018-06-28T11:46:00Z">
              <w:tcPr>
                <w:tcW w:w="1988" w:type="dxa"/>
                <w:shd w:val="clear" w:color="auto" w:fill="auto"/>
              </w:tcPr>
            </w:tcPrChange>
          </w:tcPr>
          <w:p w14:paraId="76D033B6" w14:textId="7F630538" w:rsidR="00082E21" w:rsidRPr="00B50FF9" w:rsidRDefault="00082E21" w:rsidP="00082E21">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Change w:id="81" w:author="Miruška Hrabčáková" w:date="2018-06-28T11:46:00Z">
              <w:tcPr>
                <w:tcW w:w="1915" w:type="dxa"/>
                <w:gridSpan w:val="2"/>
                <w:shd w:val="clear" w:color="auto" w:fill="auto"/>
              </w:tcPr>
            </w:tcPrChange>
          </w:tcPr>
          <w:p w14:paraId="2C5CBDE3" w14:textId="796B6AD0"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customXmlInsRangeStart w:id="82" w:author="Miruška Hrabčáková" w:date="2018-06-28T11:46:00Z"/>
        <w:sdt>
          <w:sdtPr>
            <w:rPr>
              <w:b/>
            </w:rPr>
            <w:id w:val="-755739550"/>
            <w:placeholder>
              <w:docPart w:val="D8776975AC334C8597E35018FF3D96CC"/>
            </w:placeholder>
            <w:showingPlcHdr/>
            <w:comboBox>
              <w:listItem w:displayText="nie (0)" w:value="nie (0)"/>
              <w:listItem w:displayText="áno (1)" w:value="áno (1)"/>
            </w:comboBox>
          </w:sdtPr>
          <w:sdtEndPr/>
          <w:sdtContent>
            <w:customXmlInsRangeEnd w:id="82"/>
            <w:tc>
              <w:tcPr>
                <w:tcW w:w="2572" w:type="dxa"/>
                <w:shd w:val="clear" w:color="auto" w:fill="auto"/>
                <w:vAlign w:val="center"/>
                <w:tcPrChange w:id="83" w:author="Miruška Hrabčáková" w:date="2018-06-28T11:46:00Z">
                  <w:tcPr>
                    <w:tcW w:w="2572" w:type="dxa"/>
                    <w:shd w:val="clear" w:color="auto" w:fill="auto"/>
                  </w:tcPr>
                </w:tcPrChange>
              </w:tcPr>
              <w:p w14:paraId="4C267705" w14:textId="32115C63" w:rsidR="00082E21" w:rsidRPr="00B50FF9" w:rsidRDefault="00082E21" w:rsidP="00082E21">
                <w:pPr>
                  <w:jc w:val="center"/>
                  <w:rPr>
                    <w:rFonts w:ascii="Arial" w:hAnsi="Arial" w:cs="Arial"/>
                    <w:b/>
                    <w:sz w:val="19"/>
                    <w:szCs w:val="19"/>
                  </w:rPr>
                </w:pPr>
                <w:ins w:id="84" w:author="Miruška Hrabčáková" w:date="2018-06-28T11:46:00Z">
                  <w:r w:rsidRPr="0037278C">
                    <w:rPr>
                      <w:rStyle w:val="Zstupntext"/>
                    </w:rPr>
                    <w:t>Vyberte položku.</w:t>
                  </w:r>
                </w:ins>
              </w:p>
            </w:tc>
            <w:customXmlInsRangeStart w:id="85" w:author="Miruška Hrabčáková" w:date="2018-06-28T11:46:00Z"/>
          </w:sdtContent>
        </w:sdt>
        <w:customXmlInsRangeEnd w:id="85"/>
        <w:tc>
          <w:tcPr>
            <w:tcW w:w="2572" w:type="dxa"/>
            <w:shd w:val="clear" w:color="auto" w:fill="auto"/>
            <w:tcPrChange w:id="86" w:author="Miruška Hrabčáková" w:date="2018-06-28T11:46:00Z">
              <w:tcPr>
                <w:tcW w:w="2572" w:type="dxa"/>
                <w:shd w:val="clear" w:color="auto" w:fill="auto"/>
              </w:tcPr>
            </w:tcPrChange>
          </w:tcPr>
          <w:p w14:paraId="7CED6F2C" w14:textId="12C3D71E" w:rsidR="00082E21" w:rsidRPr="00B50FF9" w:rsidRDefault="00082E21" w:rsidP="00082E21">
            <w:pPr>
              <w:jc w:val="center"/>
              <w:rPr>
                <w:rFonts w:ascii="Arial" w:hAnsi="Arial" w:cs="Arial"/>
                <w:b/>
                <w:sz w:val="19"/>
                <w:szCs w:val="19"/>
              </w:rPr>
            </w:pPr>
          </w:p>
        </w:tc>
      </w:tr>
      <w:tr w:rsidR="00082E21" w:rsidRPr="00B50FF9" w14:paraId="0060ED22" w14:textId="77777777" w:rsidTr="003C7A0C">
        <w:tblPrEx>
          <w:tblW w:w="9747" w:type="dxa"/>
          <w:jc w:val="center"/>
          <w:tblPrExChange w:id="87" w:author="Miruška Hrabčáková" w:date="2018-06-28T11:46:00Z">
            <w:tblPrEx>
              <w:tblW w:w="9747" w:type="dxa"/>
              <w:jc w:val="center"/>
            </w:tblPrEx>
          </w:tblPrExChange>
        </w:tblPrEx>
        <w:trPr>
          <w:trHeight w:val="1247"/>
          <w:jc w:val="center"/>
          <w:trPrChange w:id="88" w:author="Miruška Hrabčáková" w:date="2018-06-28T11:46:00Z">
            <w:trPr>
              <w:trHeight w:val="1247"/>
              <w:jc w:val="center"/>
            </w:trPr>
          </w:trPrChange>
        </w:trPr>
        <w:tc>
          <w:tcPr>
            <w:tcW w:w="700" w:type="dxa"/>
            <w:shd w:val="clear" w:color="auto" w:fill="auto"/>
            <w:tcPrChange w:id="89" w:author="Miruška Hrabčáková" w:date="2018-06-28T11:46:00Z">
              <w:tcPr>
                <w:tcW w:w="700" w:type="dxa"/>
                <w:shd w:val="clear" w:color="auto" w:fill="auto"/>
              </w:tcPr>
            </w:tcPrChange>
          </w:tcPr>
          <w:p w14:paraId="0DD92E53" w14:textId="2A617911" w:rsidR="00082E21" w:rsidRPr="00B50FF9" w:rsidRDefault="00082E21" w:rsidP="00082E21">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Change w:id="90" w:author="Miruška Hrabčáková" w:date="2018-06-28T11:46:00Z">
              <w:tcPr>
                <w:tcW w:w="1988" w:type="dxa"/>
                <w:shd w:val="clear" w:color="auto" w:fill="auto"/>
              </w:tcPr>
            </w:tcPrChange>
          </w:tcPr>
          <w:p w14:paraId="5FD2EED5" w14:textId="674EC47C" w:rsidR="00082E21" w:rsidRPr="00B50FF9" w:rsidRDefault="00082E21" w:rsidP="00082E21">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Change w:id="91" w:author="Miruška Hrabčáková" w:date="2018-06-28T11:46:00Z">
              <w:tcPr>
                <w:tcW w:w="1915" w:type="dxa"/>
                <w:gridSpan w:val="2"/>
                <w:shd w:val="clear" w:color="auto" w:fill="auto"/>
              </w:tcPr>
            </w:tcPrChange>
          </w:tcPr>
          <w:p w14:paraId="3A214290" w14:textId="204E6692" w:rsidR="00082E21" w:rsidRPr="00B50FF9" w:rsidRDefault="00082E21" w:rsidP="00082E21">
            <w:pPr>
              <w:rPr>
                <w:rFonts w:ascii="Arial" w:hAnsi="Arial" w:cs="Arial"/>
                <w:sz w:val="19"/>
                <w:szCs w:val="19"/>
              </w:rPr>
            </w:pPr>
            <w:r w:rsidRPr="00644344">
              <w:rPr>
                <w:rFonts w:ascii="Arial" w:hAnsi="Arial" w:cs="Arial"/>
                <w:sz w:val="19"/>
                <w:szCs w:val="19"/>
              </w:rPr>
              <w:t>Administratívna a prevádzková kapacita žiadateľa</w:t>
            </w:r>
          </w:p>
        </w:tc>
        <w:customXmlInsRangeStart w:id="92" w:author="Miruška Hrabčáková" w:date="2018-06-28T11:46:00Z"/>
        <w:sdt>
          <w:sdtPr>
            <w:rPr>
              <w:b/>
            </w:rPr>
            <w:id w:val="56375448"/>
            <w:placeholder>
              <w:docPart w:val="0A4D210B22944C5CABA6A518263F4534"/>
            </w:placeholder>
            <w:showingPlcHdr/>
            <w:comboBox>
              <w:listItem w:displayText="nie (0)" w:value="nie (0)"/>
              <w:listItem w:displayText="áno (1)" w:value="áno (1)"/>
            </w:comboBox>
          </w:sdtPr>
          <w:sdtEndPr/>
          <w:sdtContent>
            <w:customXmlInsRangeEnd w:id="92"/>
            <w:tc>
              <w:tcPr>
                <w:tcW w:w="2572" w:type="dxa"/>
                <w:shd w:val="clear" w:color="auto" w:fill="auto"/>
                <w:vAlign w:val="center"/>
                <w:tcPrChange w:id="93" w:author="Miruška Hrabčáková" w:date="2018-06-28T11:46:00Z">
                  <w:tcPr>
                    <w:tcW w:w="2572" w:type="dxa"/>
                    <w:shd w:val="clear" w:color="auto" w:fill="auto"/>
                  </w:tcPr>
                </w:tcPrChange>
              </w:tcPr>
              <w:p w14:paraId="0F44AD54" w14:textId="6CD7505C" w:rsidR="00082E21" w:rsidRPr="00B50FF9" w:rsidRDefault="00082E21" w:rsidP="00082E21">
                <w:pPr>
                  <w:jc w:val="center"/>
                  <w:rPr>
                    <w:rFonts w:ascii="Arial" w:hAnsi="Arial" w:cs="Arial"/>
                    <w:b/>
                    <w:sz w:val="19"/>
                    <w:szCs w:val="19"/>
                  </w:rPr>
                </w:pPr>
                <w:ins w:id="94" w:author="Miruška Hrabčáková" w:date="2018-06-28T11:46:00Z">
                  <w:r w:rsidRPr="0037278C">
                    <w:rPr>
                      <w:rStyle w:val="Zstupntext"/>
                    </w:rPr>
                    <w:t>Vyberte položku.</w:t>
                  </w:r>
                </w:ins>
              </w:p>
            </w:tc>
            <w:customXmlInsRangeStart w:id="95" w:author="Miruška Hrabčáková" w:date="2018-06-28T11:46:00Z"/>
          </w:sdtContent>
        </w:sdt>
        <w:customXmlInsRangeEnd w:id="95"/>
        <w:tc>
          <w:tcPr>
            <w:tcW w:w="2572" w:type="dxa"/>
            <w:shd w:val="clear" w:color="auto" w:fill="auto"/>
            <w:tcPrChange w:id="96" w:author="Miruška Hrabčáková" w:date="2018-06-28T11:46:00Z">
              <w:tcPr>
                <w:tcW w:w="2572" w:type="dxa"/>
                <w:shd w:val="clear" w:color="auto" w:fill="auto"/>
              </w:tcPr>
            </w:tcPrChange>
          </w:tcPr>
          <w:p w14:paraId="29035858" w14:textId="3BDD0DA6" w:rsidR="00082E21" w:rsidRPr="00B50FF9" w:rsidRDefault="00082E21" w:rsidP="00082E21">
            <w:pPr>
              <w:jc w:val="center"/>
              <w:rPr>
                <w:rFonts w:ascii="Arial" w:hAnsi="Arial" w:cs="Arial"/>
                <w:b/>
                <w:sz w:val="19"/>
                <w:szCs w:val="19"/>
              </w:rPr>
            </w:pPr>
          </w:p>
        </w:tc>
      </w:tr>
      <w:tr w:rsidR="00082E21" w:rsidRPr="00B50FF9" w14:paraId="322C61C3" w14:textId="77777777" w:rsidTr="00245A56">
        <w:tblPrEx>
          <w:tblW w:w="9747" w:type="dxa"/>
          <w:jc w:val="center"/>
          <w:tblPrExChange w:id="97" w:author="Miruška Hrabčáková" w:date="2018-06-28T11:46:00Z">
            <w:tblPrEx>
              <w:tblW w:w="9747" w:type="dxa"/>
              <w:jc w:val="center"/>
            </w:tblPrEx>
          </w:tblPrExChange>
        </w:tblPrEx>
        <w:trPr>
          <w:trHeight w:val="1247"/>
          <w:jc w:val="center"/>
          <w:trPrChange w:id="98" w:author="Miruška Hrabčáková" w:date="2018-06-28T11:46:00Z">
            <w:trPr>
              <w:trHeight w:val="1247"/>
              <w:jc w:val="center"/>
            </w:trPr>
          </w:trPrChange>
        </w:trPr>
        <w:tc>
          <w:tcPr>
            <w:tcW w:w="700" w:type="dxa"/>
            <w:shd w:val="clear" w:color="auto" w:fill="auto"/>
            <w:tcPrChange w:id="99" w:author="Miruška Hrabčáková" w:date="2018-06-28T11:46:00Z">
              <w:tcPr>
                <w:tcW w:w="700" w:type="dxa"/>
                <w:shd w:val="clear" w:color="auto" w:fill="auto"/>
              </w:tcPr>
            </w:tcPrChange>
          </w:tcPr>
          <w:p w14:paraId="2175D791" w14:textId="585EED6C" w:rsidR="00082E21" w:rsidRPr="00B50FF9" w:rsidRDefault="00082E21" w:rsidP="00082E21">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Change w:id="100" w:author="Miruška Hrabčáková" w:date="2018-06-28T11:46:00Z">
              <w:tcPr>
                <w:tcW w:w="1988" w:type="dxa"/>
                <w:shd w:val="clear" w:color="auto" w:fill="auto"/>
              </w:tcPr>
            </w:tcPrChange>
          </w:tcPr>
          <w:p w14:paraId="44D29311" w14:textId="1ED4E07B" w:rsidR="00082E21" w:rsidRPr="00B50FF9" w:rsidRDefault="00082E21" w:rsidP="00082E21">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Change w:id="101" w:author="Miruška Hrabčáková" w:date="2018-06-28T11:46:00Z">
              <w:tcPr>
                <w:tcW w:w="1915" w:type="dxa"/>
                <w:gridSpan w:val="2"/>
                <w:shd w:val="clear" w:color="auto" w:fill="auto"/>
              </w:tcPr>
            </w:tcPrChange>
          </w:tcPr>
          <w:p w14:paraId="5D60C705" w14:textId="146D9F80" w:rsidR="00082E21" w:rsidRPr="00B50FF9" w:rsidRDefault="00082E21" w:rsidP="00082E21">
            <w:pPr>
              <w:rPr>
                <w:rFonts w:ascii="Arial" w:hAnsi="Arial" w:cs="Arial"/>
                <w:sz w:val="19"/>
                <w:szCs w:val="19"/>
              </w:rPr>
            </w:pPr>
            <w:r w:rsidRPr="00644344">
              <w:rPr>
                <w:rFonts w:ascii="Arial" w:hAnsi="Arial" w:cs="Arial"/>
                <w:sz w:val="19"/>
                <w:szCs w:val="19"/>
              </w:rPr>
              <w:t>Finančná a ekonomická stránka projektu</w:t>
            </w:r>
          </w:p>
        </w:tc>
        <w:customXmlInsRangeStart w:id="102" w:author="Miruška Hrabčáková" w:date="2018-06-28T11:46:00Z"/>
        <w:sdt>
          <w:sdtPr>
            <w:rPr>
              <w:b/>
            </w:rPr>
            <w:id w:val="1394313170"/>
            <w:placeholder>
              <w:docPart w:val="9F086850F30C458DB785A4645338AA02"/>
            </w:placeholder>
            <w:showingPlcHdr/>
            <w:comboBox>
              <w:listItem w:displayText="nie (0)" w:value="nie (0)"/>
              <w:listItem w:displayText="áno (1)" w:value="áno (1)"/>
            </w:comboBox>
          </w:sdtPr>
          <w:sdtEndPr/>
          <w:sdtContent>
            <w:customXmlInsRangeEnd w:id="102"/>
            <w:tc>
              <w:tcPr>
                <w:tcW w:w="2572" w:type="dxa"/>
                <w:shd w:val="clear" w:color="auto" w:fill="auto"/>
                <w:vAlign w:val="center"/>
                <w:tcPrChange w:id="103" w:author="Miruška Hrabčáková" w:date="2018-06-28T11:46:00Z">
                  <w:tcPr>
                    <w:tcW w:w="2572" w:type="dxa"/>
                    <w:shd w:val="clear" w:color="auto" w:fill="auto"/>
                  </w:tcPr>
                </w:tcPrChange>
              </w:tcPr>
              <w:p w14:paraId="42211EF4" w14:textId="3A60C049" w:rsidR="00082E21" w:rsidRPr="00B50FF9" w:rsidRDefault="00082E21" w:rsidP="00082E21">
                <w:pPr>
                  <w:jc w:val="center"/>
                  <w:rPr>
                    <w:rFonts w:ascii="Arial" w:hAnsi="Arial" w:cs="Arial"/>
                    <w:b/>
                    <w:sz w:val="19"/>
                    <w:szCs w:val="19"/>
                  </w:rPr>
                </w:pPr>
                <w:ins w:id="104" w:author="Miruška Hrabčáková" w:date="2018-06-28T11:46:00Z">
                  <w:r w:rsidRPr="0037278C">
                    <w:rPr>
                      <w:rStyle w:val="Zstupntext"/>
                    </w:rPr>
                    <w:t>Vyberte položku.</w:t>
                  </w:r>
                </w:ins>
              </w:p>
            </w:tc>
            <w:customXmlInsRangeStart w:id="105" w:author="Miruška Hrabčáková" w:date="2018-06-28T11:46:00Z"/>
          </w:sdtContent>
        </w:sdt>
        <w:customXmlInsRangeEnd w:id="105"/>
        <w:tc>
          <w:tcPr>
            <w:tcW w:w="2572" w:type="dxa"/>
            <w:shd w:val="clear" w:color="auto" w:fill="auto"/>
            <w:tcPrChange w:id="106" w:author="Miruška Hrabčáková" w:date="2018-06-28T11:46:00Z">
              <w:tcPr>
                <w:tcW w:w="2572" w:type="dxa"/>
                <w:shd w:val="clear" w:color="auto" w:fill="auto"/>
              </w:tcPr>
            </w:tcPrChange>
          </w:tcPr>
          <w:p w14:paraId="64BFEE78" w14:textId="30DAE3B9" w:rsidR="00082E21" w:rsidRPr="00B50FF9" w:rsidRDefault="00082E21" w:rsidP="00082E21">
            <w:pPr>
              <w:jc w:val="center"/>
              <w:rPr>
                <w:rFonts w:ascii="Arial" w:hAnsi="Arial" w:cs="Arial"/>
                <w:b/>
                <w:sz w:val="19"/>
                <w:szCs w:val="19"/>
              </w:rPr>
            </w:pPr>
          </w:p>
        </w:tc>
      </w:tr>
      <w:tr w:rsidR="00082E21" w:rsidRPr="00B50FF9" w14:paraId="7D8F9450" w14:textId="77777777" w:rsidTr="00F61BB4">
        <w:tblPrEx>
          <w:tblW w:w="9747" w:type="dxa"/>
          <w:jc w:val="center"/>
          <w:tblPrExChange w:id="107" w:author="Miruška Hrabčáková" w:date="2018-06-28T11:46:00Z">
            <w:tblPrEx>
              <w:tblW w:w="9747" w:type="dxa"/>
              <w:jc w:val="center"/>
            </w:tblPrEx>
          </w:tblPrExChange>
        </w:tblPrEx>
        <w:trPr>
          <w:trHeight w:val="1247"/>
          <w:jc w:val="center"/>
          <w:trPrChange w:id="108" w:author="Miruška Hrabčáková" w:date="2018-06-28T11:46:00Z">
            <w:trPr>
              <w:trHeight w:val="1247"/>
              <w:jc w:val="center"/>
            </w:trPr>
          </w:trPrChange>
        </w:trPr>
        <w:tc>
          <w:tcPr>
            <w:tcW w:w="700" w:type="dxa"/>
            <w:shd w:val="clear" w:color="auto" w:fill="auto"/>
            <w:tcPrChange w:id="109" w:author="Miruška Hrabčáková" w:date="2018-06-28T11:46:00Z">
              <w:tcPr>
                <w:tcW w:w="700" w:type="dxa"/>
                <w:shd w:val="clear" w:color="auto" w:fill="auto"/>
              </w:tcPr>
            </w:tcPrChange>
          </w:tcPr>
          <w:p w14:paraId="6BAF4C74" w14:textId="6E23418E" w:rsidR="00082E21" w:rsidRPr="00B50FF9" w:rsidRDefault="00082E21" w:rsidP="00082E21">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Change w:id="110" w:author="Miruška Hrabčáková" w:date="2018-06-28T11:46:00Z">
              <w:tcPr>
                <w:tcW w:w="1988" w:type="dxa"/>
                <w:shd w:val="clear" w:color="auto" w:fill="auto"/>
              </w:tcPr>
            </w:tcPrChange>
          </w:tcPr>
          <w:p w14:paraId="234BC945" w14:textId="4988292A" w:rsidR="00082E21" w:rsidRPr="00B50FF9" w:rsidRDefault="00082E21" w:rsidP="00082E21">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Change w:id="111" w:author="Miruška Hrabčáková" w:date="2018-06-28T11:46:00Z">
              <w:tcPr>
                <w:tcW w:w="1915" w:type="dxa"/>
                <w:gridSpan w:val="2"/>
                <w:shd w:val="clear" w:color="auto" w:fill="auto"/>
              </w:tcPr>
            </w:tcPrChange>
          </w:tcPr>
          <w:p w14:paraId="2D752127" w14:textId="24A7109D" w:rsidR="00082E21" w:rsidRPr="00B50FF9" w:rsidRDefault="00082E21" w:rsidP="00082E21">
            <w:pPr>
              <w:rPr>
                <w:rFonts w:ascii="Arial" w:hAnsi="Arial" w:cs="Arial"/>
                <w:sz w:val="19"/>
                <w:szCs w:val="19"/>
              </w:rPr>
            </w:pPr>
            <w:r w:rsidRPr="00644344">
              <w:rPr>
                <w:rFonts w:ascii="Arial" w:hAnsi="Arial" w:cs="Arial"/>
                <w:sz w:val="19"/>
                <w:szCs w:val="19"/>
              </w:rPr>
              <w:t>Finančná a ekonomická stránka projektu</w:t>
            </w:r>
          </w:p>
        </w:tc>
        <w:customXmlInsRangeStart w:id="112" w:author="Miruška Hrabčáková" w:date="2018-06-28T11:46:00Z"/>
        <w:sdt>
          <w:sdtPr>
            <w:rPr>
              <w:b/>
            </w:rPr>
            <w:id w:val="1488120073"/>
            <w:placeholder>
              <w:docPart w:val="DA98C2CDD34540DAAE2192F875C09EE5"/>
            </w:placeholder>
            <w:showingPlcHdr/>
            <w:comboBox>
              <w:listItem w:displayText="nie (0)" w:value="nie (0)"/>
              <w:listItem w:displayText="áno (1)" w:value="áno (1)"/>
            </w:comboBox>
          </w:sdtPr>
          <w:sdtEndPr/>
          <w:sdtContent>
            <w:customXmlInsRangeEnd w:id="112"/>
            <w:tc>
              <w:tcPr>
                <w:tcW w:w="2572" w:type="dxa"/>
                <w:shd w:val="clear" w:color="auto" w:fill="auto"/>
                <w:vAlign w:val="center"/>
                <w:tcPrChange w:id="113" w:author="Miruška Hrabčáková" w:date="2018-06-28T11:46:00Z">
                  <w:tcPr>
                    <w:tcW w:w="2572" w:type="dxa"/>
                    <w:shd w:val="clear" w:color="auto" w:fill="auto"/>
                  </w:tcPr>
                </w:tcPrChange>
              </w:tcPr>
              <w:p w14:paraId="7B737344" w14:textId="43EA0BD6" w:rsidR="00082E21" w:rsidRPr="00B50FF9" w:rsidRDefault="00082E21" w:rsidP="00082E21">
                <w:pPr>
                  <w:jc w:val="center"/>
                  <w:rPr>
                    <w:rFonts w:ascii="Arial" w:hAnsi="Arial" w:cs="Arial"/>
                    <w:b/>
                    <w:sz w:val="19"/>
                    <w:szCs w:val="19"/>
                  </w:rPr>
                </w:pPr>
                <w:ins w:id="114" w:author="Miruška Hrabčáková" w:date="2018-06-28T11:46:00Z">
                  <w:r w:rsidRPr="0037278C">
                    <w:rPr>
                      <w:rStyle w:val="Zstupntext"/>
                    </w:rPr>
                    <w:t>Vyberte položku.</w:t>
                  </w:r>
                </w:ins>
              </w:p>
            </w:tc>
            <w:customXmlInsRangeStart w:id="115" w:author="Miruška Hrabčáková" w:date="2018-06-28T11:46:00Z"/>
          </w:sdtContent>
        </w:sdt>
        <w:customXmlInsRangeEnd w:id="115"/>
        <w:tc>
          <w:tcPr>
            <w:tcW w:w="2572" w:type="dxa"/>
            <w:shd w:val="clear" w:color="auto" w:fill="auto"/>
            <w:tcPrChange w:id="116" w:author="Miruška Hrabčáková" w:date="2018-06-28T11:46:00Z">
              <w:tcPr>
                <w:tcW w:w="2572" w:type="dxa"/>
                <w:shd w:val="clear" w:color="auto" w:fill="auto"/>
              </w:tcPr>
            </w:tcPrChange>
          </w:tcPr>
          <w:p w14:paraId="01859AC8" w14:textId="654A4AC5" w:rsidR="00082E21" w:rsidRPr="00B50FF9" w:rsidRDefault="00082E21" w:rsidP="00082E21">
            <w:pPr>
              <w:jc w:val="center"/>
              <w:rPr>
                <w:rFonts w:ascii="Arial" w:hAnsi="Arial" w:cs="Arial"/>
                <w:b/>
                <w:sz w:val="19"/>
                <w:szCs w:val="19"/>
              </w:rPr>
            </w:pPr>
          </w:p>
        </w:tc>
      </w:tr>
      <w:tr w:rsidR="00082E21" w:rsidRPr="00B50FF9" w14:paraId="2AACAB82" w14:textId="77777777" w:rsidTr="009D3E7B">
        <w:trPr>
          <w:jc w:val="center"/>
        </w:trPr>
        <w:tc>
          <w:tcPr>
            <w:tcW w:w="9747" w:type="dxa"/>
            <w:gridSpan w:val="6"/>
            <w:shd w:val="clear" w:color="auto" w:fill="B2A1C7" w:themeFill="accent4" w:themeFillTint="99"/>
          </w:tcPr>
          <w:p w14:paraId="0839C0F8" w14:textId="41A80165" w:rsidR="00082E21" w:rsidRPr="00B50FF9" w:rsidRDefault="00082E21" w:rsidP="00082E21">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19"/>
            </w:r>
            <w:r w:rsidRPr="00B50FF9">
              <w:rPr>
                <w:rFonts w:ascii="Arial" w:hAnsi="Arial" w:cs="Arial"/>
                <w:b/>
                <w:sz w:val="19"/>
                <w:szCs w:val="19"/>
              </w:rPr>
              <w:t>:</w:t>
            </w:r>
          </w:p>
        </w:tc>
      </w:tr>
      <w:tr w:rsidR="00082E21" w:rsidRPr="00B50FF9" w14:paraId="50C7FE2B" w14:textId="77777777" w:rsidTr="009D3E7B">
        <w:trPr>
          <w:trHeight w:val="2574"/>
          <w:jc w:val="center"/>
        </w:trPr>
        <w:tc>
          <w:tcPr>
            <w:tcW w:w="9747" w:type="dxa"/>
            <w:gridSpan w:val="6"/>
          </w:tcPr>
          <w:p w14:paraId="3D3C63A8" w14:textId="1E897977" w:rsidR="00082E21" w:rsidRPr="00B50FF9" w:rsidRDefault="00082E21" w:rsidP="00082E21">
            <w:pPr>
              <w:rPr>
                <w:rFonts w:ascii="Arial" w:hAnsi="Arial" w:cs="Arial"/>
                <w:sz w:val="19"/>
                <w:szCs w:val="19"/>
              </w:rPr>
            </w:pPr>
          </w:p>
        </w:tc>
      </w:tr>
      <w:tr w:rsidR="00082E21" w:rsidRPr="00B50FF9" w14:paraId="6869A9C4" w14:textId="77777777" w:rsidTr="009D3E7B">
        <w:trPr>
          <w:jc w:val="center"/>
        </w:trPr>
        <w:tc>
          <w:tcPr>
            <w:tcW w:w="4306" w:type="dxa"/>
            <w:gridSpan w:val="3"/>
            <w:shd w:val="clear" w:color="auto" w:fill="B2A1C7" w:themeFill="accent4" w:themeFillTint="99"/>
          </w:tcPr>
          <w:p w14:paraId="236EA52B" w14:textId="109F722B" w:rsidR="00082E21" w:rsidRPr="00B50FF9" w:rsidRDefault="00082E21" w:rsidP="00082E21">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0"/>
            </w:r>
          </w:p>
        </w:tc>
        <w:tc>
          <w:tcPr>
            <w:tcW w:w="5441" w:type="dxa"/>
            <w:gridSpan w:val="3"/>
            <w:shd w:val="clear" w:color="auto" w:fill="FFFFFF" w:themeFill="background1"/>
          </w:tcPr>
          <w:p w14:paraId="66C32B86" w14:textId="402CC572" w:rsidR="00082E21" w:rsidRPr="00B50FF9" w:rsidRDefault="00082E21" w:rsidP="00082E21">
            <w:pPr>
              <w:rPr>
                <w:rFonts w:ascii="Arial" w:hAnsi="Arial" w:cs="Arial"/>
                <w:sz w:val="19"/>
                <w:szCs w:val="19"/>
              </w:rPr>
            </w:pPr>
          </w:p>
        </w:tc>
      </w:tr>
      <w:tr w:rsidR="00082E21" w:rsidRPr="00B50FF9" w14:paraId="12CE03A5" w14:textId="77777777" w:rsidTr="009D3E7B">
        <w:trPr>
          <w:jc w:val="center"/>
        </w:trPr>
        <w:tc>
          <w:tcPr>
            <w:tcW w:w="4306" w:type="dxa"/>
            <w:gridSpan w:val="3"/>
            <w:shd w:val="clear" w:color="auto" w:fill="B2A1C7" w:themeFill="accent4" w:themeFillTint="99"/>
          </w:tcPr>
          <w:p w14:paraId="38A2A83C" w14:textId="6D10FFA8" w:rsidR="00082E21" w:rsidRPr="00B50FF9" w:rsidRDefault="00082E21" w:rsidP="00082E21">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531CCC14" w14:textId="744A9A5E" w:rsidR="00082E21" w:rsidRPr="00B50FF9" w:rsidRDefault="00082E21" w:rsidP="00082E21">
            <w:pPr>
              <w:rPr>
                <w:rFonts w:ascii="Arial" w:hAnsi="Arial" w:cs="Arial"/>
                <w:sz w:val="19"/>
                <w:szCs w:val="19"/>
              </w:rPr>
            </w:pPr>
          </w:p>
        </w:tc>
      </w:tr>
      <w:tr w:rsidR="00082E21" w:rsidRPr="00B50FF9" w14:paraId="64C5E476" w14:textId="77777777" w:rsidTr="009D3E7B">
        <w:trPr>
          <w:jc w:val="center"/>
        </w:trPr>
        <w:tc>
          <w:tcPr>
            <w:tcW w:w="4306" w:type="dxa"/>
            <w:gridSpan w:val="3"/>
            <w:tcBorders>
              <w:bottom w:val="single" w:sz="4" w:space="0" w:color="auto"/>
            </w:tcBorders>
            <w:shd w:val="clear" w:color="auto" w:fill="B2A1C7" w:themeFill="accent4" w:themeFillTint="99"/>
          </w:tcPr>
          <w:p w14:paraId="046E8565" w14:textId="10B113A0" w:rsidR="00082E21" w:rsidRPr="00B50FF9" w:rsidRDefault="00082E21" w:rsidP="00082E21">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1F002CDD" w14:textId="094E020B" w:rsidR="00082E21" w:rsidRPr="00B50FF9" w:rsidRDefault="00082E21" w:rsidP="00082E21">
            <w:pPr>
              <w:rPr>
                <w:rFonts w:ascii="Arial" w:hAnsi="Arial" w:cs="Arial"/>
                <w:sz w:val="19"/>
                <w:szCs w:val="19"/>
              </w:rPr>
            </w:pPr>
          </w:p>
        </w:tc>
      </w:tr>
    </w:tbl>
    <w:p w14:paraId="16DA7C54" w14:textId="77777777" w:rsidR="003B4570" w:rsidRPr="00FD028A" w:rsidRDefault="003B4570" w:rsidP="003B4570"/>
    <w:p w14:paraId="15535508" w14:textId="77777777" w:rsidR="003B4570" w:rsidRPr="00FD028A" w:rsidRDefault="003B4570" w:rsidP="00A66794"/>
    <w:sectPr w:rsidR="003B4570"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6C53F" w14:textId="77777777" w:rsidR="000421ED" w:rsidRDefault="000421ED" w:rsidP="009B44B8">
      <w:pPr>
        <w:spacing w:after="0" w:line="240" w:lineRule="auto"/>
      </w:pPr>
      <w:r>
        <w:separator/>
      </w:r>
    </w:p>
  </w:endnote>
  <w:endnote w:type="continuationSeparator" w:id="0">
    <w:p w14:paraId="49FF9D6A" w14:textId="77777777" w:rsidR="000421ED" w:rsidRDefault="000421E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159296D"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070B84">
          <w:rPr>
            <w:noProof/>
          </w:rPr>
          <w:t>2</w:t>
        </w:r>
        <w:r>
          <w:fldChar w:fldCharType="end"/>
        </w:r>
      </w:sdtContent>
    </w:sdt>
  </w:p>
  <w:p w14:paraId="3E8359DE"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1824B90C" w:rsidR="00145AAB" w:rsidRPr="00B90D0C" w:rsidRDefault="00B90D0C" w:rsidP="00B90D0C">
    <w:pPr>
      <w:pStyle w:val="Pta"/>
      <w:jc w:val="center"/>
    </w:pPr>
    <w:r>
      <w:rPr>
        <w:i/>
        <w:sz w:val="20"/>
        <w:szCs w:val="20"/>
      </w:rPr>
      <w:t xml:space="preserve">Platnosť: </w:t>
    </w:r>
    <w:del w:id="117" w:author="Miruška Hrabčáková" w:date="2018-06-28T11:48:00Z">
      <w:r w:rsidR="00A91071" w:rsidDel="00070B84">
        <w:rPr>
          <w:i/>
          <w:sz w:val="20"/>
          <w:szCs w:val="20"/>
        </w:rPr>
        <w:delText>06</w:delText>
      </w:r>
    </w:del>
    <w:ins w:id="118" w:author="Miruška Hrabčáková" w:date="2018-06-28T11:48:00Z">
      <w:r w:rsidR="00070B84">
        <w:rPr>
          <w:i/>
          <w:sz w:val="20"/>
          <w:szCs w:val="20"/>
        </w:rPr>
        <w:t>28</w:t>
      </w:r>
    </w:ins>
    <w:r>
      <w:rPr>
        <w:i/>
        <w:sz w:val="20"/>
        <w:szCs w:val="20"/>
      </w:rPr>
      <w:t>.</w:t>
    </w:r>
    <w:del w:id="119" w:author="Miruška Hrabčáková" w:date="2018-06-28T11:48:00Z">
      <w:r w:rsidR="00A91071" w:rsidDel="00070B84">
        <w:rPr>
          <w:i/>
          <w:sz w:val="20"/>
          <w:szCs w:val="20"/>
        </w:rPr>
        <w:delText>11</w:delText>
      </w:r>
    </w:del>
    <w:ins w:id="120" w:author="Miruška Hrabčáková" w:date="2018-06-28T11:48:00Z">
      <w:r w:rsidR="00070B84">
        <w:rPr>
          <w:i/>
          <w:sz w:val="20"/>
          <w:szCs w:val="20"/>
        </w:rPr>
        <w:t>06</w:t>
      </w:r>
    </w:ins>
    <w:r>
      <w:rPr>
        <w:i/>
        <w:sz w:val="20"/>
        <w:szCs w:val="20"/>
      </w:rPr>
      <w:t>.</w:t>
    </w:r>
    <w:r w:rsidR="003B4570">
      <w:rPr>
        <w:i/>
        <w:sz w:val="20"/>
        <w:szCs w:val="20"/>
      </w:rPr>
      <w:t>201</w:t>
    </w:r>
    <w:del w:id="121" w:author="Miruška Hrabčáková" w:date="2018-06-28T11:48:00Z">
      <w:r w:rsidR="003B4570" w:rsidDel="00070B84">
        <w:rPr>
          <w:i/>
          <w:sz w:val="20"/>
          <w:szCs w:val="20"/>
        </w:rPr>
        <w:delText>7</w:delText>
      </w:r>
    </w:del>
    <w:ins w:id="122" w:author="Miruška Hrabčáková" w:date="2018-06-28T11:48:00Z">
      <w:r w:rsidR="00070B84">
        <w:rPr>
          <w:i/>
          <w:sz w:val="20"/>
          <w:szCs w:val="20"/>
        </w:rPr>
        <w:t>8</w:t>
      </w:r>
    </w:ins>
    <w:r>
      <w:rPr>
        <w:i/>
        <w:sz w:val="20"/>
        <w:szCs w:val="20"/>
      </w:rPr>
      <w:t xml:space="preserve">, účinnosť: </w:t>
    </w:r>
    <w:del w:id="123" w:author="Miruška Hrabčáková" w:date="2018-06-28T11:48:00Z">
      <w:r w:rsidR="00A91071" w:rsidDel="00070B84">
        <w:rPr>
          <w:i/>
          <w:sz w:val="20"/>
          <w:szCs w:val="20"/>
        </w:rPr>
        <w:delText>06</w:delText>
      </w:r>
    </w:del>
    <w:ins w:id="124" w:author="Miruška Hrabčáková" w:date="2018-06-28T11:48:00Z">
      <w:r w:rsidR="00070B84">
        <w:rPr>
          <w:i/>
          <w:sz w:val="20"/>
          <w:szCs w:val="20"/>
        </w:rPr>
        <w:t>28</w:t>
      </w:r>
    </w:ins>
    <w:r w:rsidR="00FF0210">
      <w:rPr>
        <w:i/>
        <w:sz w:val="20"/>
        <w:szCs w:val="20"/>
      </w:rPr>
      <w:t>.</w:t>
    </w:r>
    <w:del w:id="125" w:author="Miruška Hrabčáková" w:date="2018-06-28T11:49:00Z">
      <w:r w:rsidR="00A91071" w:rsidDel="00070B84">
        <w:rPr>
          <w:i/>
          <w:sz w:val="20"/>
          <w:szCs w:val="20"/>
        </w:rPr>
        <w:delText>11</w:delText>
      </w:r>
    </w:del>
    <w:ins w:id="126" w:author="Miruška Hrabčáková" w:date="2018-06-28T11:49:00Z">
      <w:r w:rsidR="00070B84">
        <w:rPr>
          <w:i/>
          <w:sz w:val="20"/>
          <w:szCs w:val="20"/>
        </w:rPr>
        <w:t>06</w:t>
      </w:r>
    </w:ins>
    <w:r w:rsidR="00FF0210">
      <w:rPr>
        <w:i/>
        <w:sz w:val="20"/>
        <w:szCs w:val="20"/>
      </w:rPr>
      <w:t>.</w:t>
    </w:r>
    <w:r w:rsidR="003B4570">
      <w:rPr>
        <w:i/>
        <w:sz w:val="20"/>
        <w:szCs w:val="20"/>
      </w:rPr>
      <w:t>201</w:t>
    </w:r>
    <w:del w:id="127" w:author="Miruška Hrabčáková" w:date="2018-06-28T11:49:00Z">
      <w:r w:rsidR="003B4570" w:rsidDel="00070B84">
        <w:rPr>
          <w:i/>
          <w:sz w:val="20"/>
          <w:szCs w:val="20"/>
        </w:rPr>
        <w:delText>7</w:delText>
      </w:r>
    </w:del>
    <w:ins w:id="128" w:author="Miruška Hrabčáková" w:date="2018-06-28T11:49:00Z">
      <w:r w:rsidR="00070B84">
        <w:rPr>
          <w:i/>
          <w:sz w:val="20"/>
          <w:szCs w:val="20"/>
        </w:rPr>
        <w:t>8</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EFE3E" w14:textId="77777777" w:rsidR="000421ED" w:rsidRDefault="000421ED" w:rsidP="009B44B8">
      <w:pPr>
        <w:spacing w:after="0" w:line="240" w:lineRule="auto"/>
      </w:pPr>
      <w:r>
        <w:separator/>
      </w:r>
    </w:p>
  </w:footnote>
  <w:footnote w:type="continuationSeparator" w:id="0">
    <w:p w14:paraId="6ED68F18" w14:textId="77777777" w:rsidR="000421ED" w:rsidRDefault="000421ED"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bookmarkStart w:id="0" w:name="_GoBack"/>
      <w:bookmarkEnd w:id="0"/>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8359EF" w14:textId="251DCB7E"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552BA8">
        <w:t xml:space="preserve"> V prípade relevantnosti je posúdená tiež oprávnenosť výdavkov, zrealizovaných pred predložením ŽoNFP (oprávnenosť sa posudzuje na základe popisu oprávnených výdavkov v ŽoNFP). </w:t>
      </w:r>
    </w:p>
  </w:footnote>
  <w:footnote w:id="8">
    <w:p w14:paraId="1971BB9A" w14:textId="77777777" w:rsidR="00FF0210" w:rsidRDefault="00FF0210" w:rsidP="00FF0210">
      <w:pPr>
        <w:pStyle w:val="Textpoznmkypodiarou"/>
      </w:pPr>
      <w:r>
        <w:rPr>
          <w:rStyle w:val="Odkaznapoznmkupodiarou"/>
        </w:rPr>
        <w:footnoteRef/>
      </w:r>
      <w:r>
        <w:t xml:space="preserve"> Uviesť meno a priezvisko.</w:t>
      </w:r>
    </w:p>
  </w:footnote>
  <w:footnote w:id="9">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264796AB" w14:textId="203F3F6A" w:rsidR="00FF0210" w:rsidRDefault="00FF0210" w:rsidP="005D725B">
      <w:pPr>
        <w:pStyle w:val="Textpoznmkypodiarou"/>
        <w:jc w:val="both"/>
      </w:pPr>
      <w:r>
        <w:rPr>
          <w:rStyle w:val="Odkaznapoznmkupodiarou"/>
        </w:rPr>
        <w:footnoteRef/>
      </w:r>
      <w:r>
        <w:t xml:space="preserve"> Uviesť meno a priezvisko.</w:t>
      </w:r>
      <w:r w:rsidR="00A554C3" w:rsidRPr="00A554C3">
        <w:t xml:space="preserve"> </w:t>
      </w:r>
      <w:r w:rsidR="00A554C3" w:rsidRPr="009E2604">
        <w: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590D966F" w14:textId="77777777" w:rsidR="00FF0210" w:rsidRDefault="00FF0210" w:rsidP="00FF0210">
      <w:pPr>
        <w:pStyle w:val="Textpoznmkypodiarou"/>
      </w:pPr>
      <w:r>
        <w:rPr>
          <w:rStyle w:val="Odkaznapoznmkupodiarou"/>
        </w:rPr>
        <w:footnoteRef/>
      </w:r>
      <w:r>
        <w:t xml:space="preserve"> Uviesť meno a priezvisko.</w:t>
      </w:r>
    </w:p>
  </w:footnote>
  <w:footnote w:id="13">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3E8359F1" w14:textId="42E1C128" w:rsidR="001D2FF7" w:rsidRDefault="001D2FF7"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195E91">
        <w:t xml:space="preserve"> </w:t>
      </w:r>
      <w:r w:rsidR="00195E91"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38377DE9" w14:textId="07712FA6" w:rsidR="00082E21" w:rsidRPr="0005646C" w:rsidRDefault="00082E21" w:rsidP="00140B81">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56E066D9" w14:textId="77777777" w:rsidR="00082E21" w:rsidRPr="0005646C" w:rsidRDefault="00082E21" w:rsidP="003B457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6374B2B2" w14:textId="77777777" w:rsidR="00082E21" w:rsidRDefault="00082E21" w:rsidP="00082E21">
      <w:pPr>
        <w:pStyle w:val="Textpoznmkypodiarou"/>
        <w:jc w:val="both"/>
        <w:rPr>
          <w:ins w:id="3" w:author="Miruška Hrabčáková" w:date="2018-06-28T11:46:00Z"/>
        </w:rPr>
      </w:pPr>
      <w:ins w:id="4" w:author="Miruška Hrabčáková" w:date="2018-06-28T11:46:00Z">
        <w:r w:rsidRPr="0005646C">
          <w:rPr>
            <w:rStyle w:val="Odkaznapoznmkupodiarou"/>
          </w:rPr>
          <w:footnoteRef/>
        </w:r>
        <w:r w:rsidRPr="0005646C">
          <w:t xml:space="preserve"> </w:t>
        </w:r>
        <w:r>
          <w:t>V prípade, že odborný hodnotiteľ  dospel k  jasnému výsledku posúdenia, vyberie jednu z  možností</w:t>
        </w:r>
      </w:ins>
    </w:p>
    <w:p w14:paraId="0EF8396C" w14:textId="77777777" w:rsidR="00082E21" w:rsidRPr="0005646C" w:rsidRDefault="00082E21" w:rsidP="00082E21">
      <w:pPr>
        <w:pStyle w:val="Textpoznmkypodiarou"/>
        <w:jc w:val="both"/>
        <w:rPr>
          <w:ins w:id="5" w:author="Miruška Hrabčáková" w:date="2018-06-28T11:46:00Z"/>
        </w:rPr>
      </w:pPr>
      <w:ins w:id="6" w:author="Miruška Hrabčáková" w:date="2018-06-28T11:46: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18">
    <w:p w14:paraId="79067BBA" w14:textId="77777777" w:rsidR="00082E21" w:rsidRPr="0005646C" w:rsidRDefault="00082E21" w:rsidP="00082E21">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9">
    <w:p w14:paraId="35D9A8B4" w14:textId="77777777" w:rsidR="00082E21" w:rsidRPr="0005646C" w:rsidRDefault="00082E21" w:rsidP="003B4570">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0">
    <w:p w14:paraId="7A29D755" w14:textId="77777777" w:rsidR="00082E21" w:rsidRDefault="00082E21" w:rsidP="003B457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38D7F33"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3E8359DA" w14:textId="6E75E05C" w:rsidR="007E7961" w:rsidRDefault="007E7961" w:rsidP="00A66794">
    <w:pPr>
      <w:pStyle w:val="Hlavika"/>
      <w:jc w:val="right"/>
    </w:pPr>
  </w:p>
  <w:p w14:paraId="3E8359DB"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21ED"/>
    <w:rsid w:val="0004578B"/>
    <w:rsid w:val="00055EFA"/>
    <w:rsid w:val="0005646C"/>
    <w:rsid w:val="000614E5"/>
    <w:rsid w:val="00062525"/>
    <w:rsid w:val="0006623C"/>
    <w:rsid w:val="00070B84"/>
    <w:rsid w:val="00071B7E"/>
    <w:rsid w:val="00082E21"/>
    <w:rsid w:val="000868B3"/>
    <w:rsid w:val="000D39BE"/>
    <w:rsid w:val="000E371D"/>
    <w:rsid w:val="000E6785"/>
    <w:rsid w:val="00105536"/>
    <w:rsid w:val="0010760D"/>
    <w:rsid w:val="00140B81"/>
    <w:rsid w:val="00145AAB"/>
    <w:rsid w:val="001479E2"/>
    <w:rsid w:val="00154F86"/>
    <w:rsid w:val="00187DAA"/>
    <w:rsid w:val="00195E91"/>
    <w:rsid w:val="001A25D6"/>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52BA8"/>
    <w:rsid w:val="00561990"/>
    <w:rsid w:val="00566ADB"/>
    <w:rsid w:val="00576E70"/>
    <w:rsid w:val="00597067"/>
    <w:rsid w:val="005B1E08"/>
    <w:rsid w:val="005C7F16"/>
    <w:rsid w:val="005D16C2"/>
    <w:rsid w:val="005D725B"/>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554C3"/>
    <w:rsid w:val="00A601A7"/>
    <w:rsid w:val="00A634E1"/>
    <w:rsid w:val="00A64E0E"/>
    <w:rsid w:val="00A66794"/>
    <w:rsid w:val="00A72107"/>
    <w:rsid w:val="00A80A00"/>
    <w:rsid w:val="00A83B90"/>
    <w:rsid w:val="00A853A5"/>
    <w:rsid w:val="00A9035D"/>
    <w:rsid w:val="00A91071"/>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
      <w:docPartPr>
        <w:name w:val="BF3A31C9D84648DFB7430E5D4EEB59EB"/>
        <w:category>
          <w:name w:val="Všeobecné"/>
          <w:gallery w:val="placeholder"/>
        </w:category>
        <w:types>
          <w:type w:val="bbPlcHdr"/>
        </w:types>
        <w:behaviors>
          <w:behavior w:val="content"/>
        </w:behaviors>
        <w:guid w:val="{50B640F2-5F11-40B6-B3F8-781BBDC89D3C}"/>
      </w:docPartPr>
      <w:docPartBody>
        <w:p w:rsidR="009B3325" w:rsidRDefault="00DC2D15" w:rsidP="00DC2D15">
          <w:pPr>
            <w:pStyle w:val="BF3A31C9D84648DFB7430E5D4EEB59EB"/>
          </w:pPr>
          <w:r w:rsidRPr="0037278C">
            <w:rPr>
              <w:rStyle w:val="Zstupntext"/>
            </w:rPr>
            <w:t>Vyberte položku.</w:t>
          </w:r>
        </w:p>
      </w:docPartBody>
    </w:docPart>
    <w:docPart>
      <w:docPartPr>
        <w:name w:val="98FD6305ADCB439E974FB89D2D1ED1E1"/>
        <w:category>
          <w:name w:val="Všeobecné"/>
          <w:gallery w:val="placeholder"/>
        </w:category>
        <w:types>
          <w:type w:val="bbPlcHdr"/>
        </w:types>
        <w:behaviors>
          <w:behavior w:val="content"/>
        </w:behaviors>
        <w:guid w:val="{21F307DA-E87F-4772-8654-1696E061BC31}"/>
      </w:docPartPr>
      <w:docPartBody>
        <w:p w:rsidR="009B3325" w:rsidRDefault="00DC2D15" w:rsidP="00DC2D15">
          <w:pPr>
            <w:pStyle w:val="98FD6305ADCB439E974FB89D2D1ED1E1"/>
          </w:pPr>
          <w:r w:rsidRPr="0037278C">
            <w:rPr>
              <w:rStyle w:val="Zstupntext"/>
            </w:rPr>
            <w:t>Vyberte položku.</w:t>
          </w:r>
        </w:p>
      </w:docPartBody>
    </w:docPart>
    <w:docPart>
      <w:docPartPr>
        <w:name w:val="9E08C07FC6D14729A9F15A2851A7B8B2"/>
        <w:category>
          <w:name w:val="Všeobecné"/>
          <w:gallery w:val="placeholder"/>
        </w:category>
        <w:types>
          <w:type w:val="bbPlcHdr"/>
        </w:types>
        <w:behaviors>
          <w:behavior w:val="content"/>
        </w:behaviors>
        <w:guid w:val="{85C8D778-452B-4062-B099-E14A5020050D}"/>
      </w:docPartPr>
      <w:docPartBody>
        <w:p w:rsidR="009B3325" w:rsidRDefault="00DC2D15" w:rsidP="00DC2D15">
          <w:pPr>
            <w:pStyle w:val="9E08C07FC6D14729A9F15A2851A7B8B2"/>
          </w:pPr>
          <w:r w:rsidRPr="0037278C">
            <w:rPr>
              <w:rStyle w:val="Zstupntext"/>
            </w:rPr>
            <w:t>Vyberte položku.</w:t>
          </w:r>
        </w:p>
      </w:docPartBody>
    </w:docPart>
    <w:docPart>
      <w:docPartPr>
        <w:name w:val="3FC6C9F30C17465DA5D2D5459CA812ED"/>
        <w:category>
          <w:name w:val="Všeobecné"/>
          <w:gallery w:val="placeholder"/>
        </w:category>
        <w:types>
          <w:type w:val="bbPlcHdr"/>
        </w:types>
        <w:behaviors>
          <w:behavior w:val="content"/>
        </w:behaviors>
        <w:guid w:val="{FFF89A21-44AD-4012-835D-37E5C15FD873}"/>
      </w:docPartPr>
      <w:docPartBody>
        <w:p w:rsidR="009B3325" w:rsidRDefault="00DC2D15" w:rsidP="00DC2D15">
          <w:pPr>
            <w:pStyle w:val="3FC6C9F30C17465DA5D2D5459CA812ED"/>
          </w:pPr>
          <w:r w:rsidRPr="0037278C">
            <w:rPr>
              <w:rStyle w:val="Zstupntext"/>
            </w:rPr>
            <w:t>Vyberte položku.</w:t>
          </w:r>
        </w:p>
      </w:docPartBody>
    </w:docPart>
    <w:docPart>
      <w:docPartPr>
        <w:name w:val="B60DD326D71448418D45385B16899C62"/>
        <w:category>
          <w:name w:val="Všeobecné"/>
          <w:gallery w:val="placeholder"/>
        </w:category>
        <w:types>
          <w:type w:val="bbPlcHdr"/>
        </w:types>
        <w:behaviors>
          <w:behavior w:val="content"/>
        </w:behaviors>
        <w:guid w:val="{F3903A06-A745-45B3-B71F-9FC67EB1E2BA}"/>
      </w:docPartPr>
      <w:docPartBody>
        <w:p w:rsidR="009B3325" w:rsidRDefault="00DC2D15" w:rsidP="00DC2D15">
          <w:pPr>
            <w:pStyle w:val="B60DD326D71448418D45385B16899C62"/>
          </w:pPr>
          <w:r w:rsidRPr="0037278C">
            <w:rPr>
              <w:rStyle w:val="Zstupntext"/>
            </w:rPr>
            <w:t>Vyberte položku.</w:t>
          </w:r>
        </w:p>
      </w:docPartBody>
    </w:docPart>
    <w:docPart>
      <w:docPartPr>
        <w:name w:val="D8CF2F32B1FB43AAB1502EE7FF23129D"/>
        <w:category>
          <w:name w:val="Všeobecné"/>
          <w:gallery w:val="placeholder"/>
        </w:category>
        <w:types>
          <w:type w:val="bbPlcHdr"/>
        </w:types>
        <w:behaviors>
          <w:behavior w:val="content"/>
        </w:behaviors>
        <w:guid w:val="{C7DB26B6-A1BA-4841-8A79-98E9BFACFC47}"/>
      </w:docPartPr>
      <w:docPartBody>
        <w:p w:rsidR="009B3325" w:rsidRDefault="00DC2D15" w:rsidP="00DC2D15">
          <w:pPr>
            <w:pStyle w:val="D8CF2F32B1FB43AAB1502EE7FF23129D"/>
          </w:pPr>
          <w:r w:rsidRPr="0037278C">
            <w:rPr>
              <w:rStyle w:val="Zstupntext"/>
            </w:rPr>
            <w:t>Vyberte položku.</w:t>
          </w:r>
        </w:p>
      </w:docPartBody>
    </w:docPart>
    <w:docPart>
      <w:docPartPr>
        <w:name w:val="D2E731AC1D044BFE9416279D75D55701"/>
        <w:category>
          <w:name w:val="Všeobecné"/>
          <w:gallery w:val="placeholder"/>
        </w:category>
        <w:types>
          <w:type w:val="bbPlcHdr"/>
        </w:types>
        <w:behaviors>
          <w:behavior w:val="content"/>
        </w:behaviors>
        <w:guid w:val="{C3833022-8442-4C7A-AD0C-62499B5BE020}"/>
      </w:docPartPr>
      <w:docPartBody>
        <w:p w:rsidR="009B3325" w:rsidRDefault="00DC2D15" w:rsidP="00DC2D15">
          <w:pPr>
            <w:pStyle w:val="D2E731AC1D044BFE9416279D75D55701"/>
          </w:pPr>
          <w:r w:rsidRPr="0037278C">
            <w:rPr>
              <w:rStyle w:val="Zstupntext"/>
            </w:rPr>
            <w:t>Vyberte položku.</w:t>
          </w:r>
        </w:p>
      </w:docPartBody>
    </w:docPart>
    <w:docPart>
      <w:docPartPr>
        <w:name w:val="D8776975AC334C8597E35018FF3D96CC"/>
        <w:category>
          <w:name w:val="Všeobecné"/>
          <w:gallery w:val="placeholder"/>
        </w:category>
        <w:types>
          <w:type w:val="bbPlcHdr"/>
        </w:types>
        <w:behaviors>
          <w:behavior w:val="content"/>
        </w:behaviors>
        <w:guid w:val="{EBE10C8B-CCA3-4EFA-8742-E161A9958A1D}"/>
      </w:docPartPr>
      <w:docPartBody>
        <w:p w:rsidR="009B3325" w:rsidRDefault="00DC2D15" w:rsidP="00DC2D15">
          <w:pPr>
            <w:pStyle w:val="D8776975AC334C8597E35018FF3D96CC"/>
          </w:pPr>
          <w:r w:rsidRPr="0037278C">
            <w:rPr>
              <w:rStyle w:val="Zstupntext"/>
            </w:rPr>
            <w:t>Vyberte položku.</w:t>
          </w:r>
        </w:p>
      </w:docPartBody>
    </w:docPart>
    <w:docPart>
      <w:docPartPr>
        <w:name w:val="0A4D210B22944C5CABA6A518263F4534"/>
        <w:category>
          <w:name w:val="Všeobecné"/>
          <w:gallery w:val="placeholder"/>
        </w:category>
        <w:types>
          <w:type w:val="bbPlcHdr"/>
        </w:types>
        <w:behaviors>
          <w:behavior w:val="content"/>
        </w:behaviors>
        <w:guid w:val="{95946DB0-FB51-4C0F-937B-48E16BEB5EA2}"/>
      </w:docPartPr>
      <w:docPartBody>
        <w:p w:rsidR="009B3325" w:rsidRDefault="00DC2D15" w:rsidP="00DC2D15">
          <w:pPr>
            <w:pStyle w:val="0A4D210B22944C5CABA6A518263F4534"/>
          </w:pPr>
          <w:r w:rsidRPr="0037278C">
            <w:rPr>
              <w:rStyle w:val="Zstupntext"/>
            </w:rPr>
            <w:t>Vyberte položku.</w:t>
          </w:r>
        </w:p>
      </w:docPartBody>
    </w:docPart>
    <w:docPart>
      <w:docPartPr>
        <w:name w:val="9F086850F30C458DB785A4645338AA02"/>
        <w:category>
          <w:name w:val="Všeobecné"/>
          <w:gallery w:val="placeholder"/>
        </w:category>
        <w:types>
          <w:type w:val="bbPlcHdr"/>
        </w:types>
        <w:behaviors>
          <w:behavior w:val="content"/>
        </w:behaviors>
        <w:guid w:val="{686C865B-C7FB-40AC-BB79-21EDADBF1076}"/>
      </w:docPartPr>
      <w:docPartBody>
        <w:p w:rsidR="009B3325" w:rsidRDefault="00DC2D15" w:rsidP="00DC2D15">
          <w:pPr>
            <w:pStyle w:val="9F086850F30C458DB785A4645338AA02"/>
          </w:pPr>
          <w:r w:rsidRPr="0037278C">
            <w:rPr>
              <w:rStyle w:val="Zstupntext"/>
            </w:rPr>
            <w:t>Vyberte položku.</w:t>
          </w:r>
        </w:p>
      </w:docPartBody>
    </w:docPart>
    <w:docPart>
      <w:docPartPr>
        <w:name w:val="DA98C2CDD34540DAAE2192F875C09EE5"/>
        <w:category>
          <w:name w:val="Všeobecné"/>
          <w:gallery w:val="placeholder"/>
        </w:category>
        <w:types>
          <w:type w:val="bbPlcHdr"/>
        </w:types>
        <w:behaviors>
          <w:behavior w:val="content"/>
        </w:behaviors>
        <w:guid w:val="{E2CD0C71-98EA-4C25-A5DE-2BA566CFBF0F}"/>
      </w:docPartPr>
      <w:docPartBody>
        <w:p w:rsidR="009B3325" w:rsidRDefault="00DC2D15" w:rsidP="00DC2D15">
          <w:pPr>
            <w:pStyle w:val="DA98C2CDD34540DAAE2192F875C09EE5"/>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9B3325"/>
    <w:rsid w:val="00A85B5A"/>
    <w:rsid w:val="00AC2160"/>
    <w:rsid w:val="00B351EF"/>
    <w:rsid w:val="00BC2E5A"/>
    <w:rsid w:val="00C0230D"/>
    <w:rsid w:val="00C40C05"/>
    <w:rsid w:val="00C4158A"/>
    <w:rsid w:val="00CA633C"/>
    <w:rsid w:val="00CC6FFA"/>
    <w:rsid w:val="00CD05DF"/>
    <w:rsid w:val="00D27373"/>
    <w:rsid w:val="00D77C82"/>
    <w:rsid w:val="00DC2D15"/>
    <w:rsid w:val="00DC5BA3"/>
    <w:rsid w:val="00DE241F"/>
    <w:rsid w:val="00E067C1"/>
    <w:rsid w:val="00E5472A"/>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C2D1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 w:type="paragraph" w:customStyle="1" w:styleId="BF3A31C9D84648DFB7430E5D4EEB59EB">
    <w:name w:val="BF3A31C9D84648DFB7430E5D4EEB59EB"/>
    <w:rsid w:val="00DC2D15"/>
    <w:pPr>
      <w:spacing w:after="160" w:line="259" w:lineRule="auto"/>
    </w:pPr>
  </w:style>
  <w:style w:type="paragraph" w:customStyle="1" w:styleId="98FD6305ADCB439E974FB89D2D1ED1E1">
    <w:name w:val="98FD6305ADCB439E974FB89D2D1ED1E1"/>
    <w:rsid w:val="00DC2D15"/>
    <w:pPr>
      <w:spacing w:after="160" w:line="259" w:lineRule="auto"/>
    </w:pPr>
  </w:style>
  <w:style w:type="paragraph" w:customStyle="1" w:styleId="9E08C07FC6D14729A9F15A2851A7B8B2">
    <w:name w:val="9E08C07FC6D14729A9F15A2851A7B8B2"/>
    <w:rsid w:val="00DC2D15"/>
    <w:pPr>
      <w:spacing w:after="160" w:line="259" w:lineRule="auto"/>
    </w:pPr>
  </w:style>
  <w:style w:type="paragraph" w:customStyle="1" w:styleId="3FC6C9F30C17465DA5D2D5459CA812ED">
    <w:name w:val="3FC6C9F30C17465DA5D2D5459CA812ED"/>
    <w:rsid w:val="00DC2D15"/>
    <w:pPr>
      <w:spacing w:after="160" w:line="259" w:lineRule="auto"/>
    </w:pPr>
  </w:style>
  <w:style w:type="paragraph" w:customStyle="1" w:styleId="B60DD326D71448418D45385B16899C62">
    <w:name w:val="B60DD326D71448418D45385B16899C62"/>
    <w:rsid w:val="00DC2D15"/>
    <w:pPr>
      <w:spacing w:after="160" w:line="259" w:lineRule="auto"/>
    </w:pPr>
  </w:style>
  <w:style w:type="paragraph" w:customStyle="1" w:styleId="D8CF2F32B1FB43AAB1502EE7FF23129D">
    <w:name w:val="D8CF2F32B1FB43AAB1502EE7FF23129D"/>
    <w:rsid w:val="00DC2D15"/>
    <w:pPr>
      <w:spacing w:after="160" w:line="259" w:lineRule="auto"/>
    </w:pPr>
  </w:style>
  <w:style w:type="paragraph" w:customStyle="1" w:styleId="D2E731AC1D044BFE9416279D75D55701">
    <w:name w:val="D2E731AC1D044BFE9416279D75D55701"/>
    <w:rsid w:val="00DC2D15"/>
    <w:pPr>
      <w:spacing w:after="160" w:line="259" w:lineRule="auto"/>
    </w:pPr>
  </w:style>
  <w:style w:type="paragraph" w:customStyle="1" w:styleId="D8776975AC334C8597E35018FF3D96CC">
    <w:name w:val="D8776975AC334C8597E35018FF3D96CC"/>
    <w:rsid w:val="00DC2D15"/>
    <w:pPr>
      <w:spacing w:after="160" w:line="259" w:lineRule="auto"/>
    </w:pPr>
  </w:style>
  <w:style w:type="paragraph" w:customStyle="1" w:styleId="0A4D210B22944C5CABA6A518263F4534">
    <w:name w:val="0A4D210B22944C5CABA6A518263F4534"/>
    <w:rsid w:val="00DC2D15"/>
    <w:pPr>
      <w:spacing w:after="160" w:line="259" w:lineRule="auto"/>
    </w:pPr>
  </w:style>
  <w:style w:type="paragraph" w:customStyle="1" w:styleId="9F086850F30C458DB785A4645338AA02">
    <w:name w:val="9F086850F30C458DB785A4645338AA02"/>
    <w:rsid w:val="00DC2D15"/>
    <w:pPr>
      <w:spacing w:after="160" w:line="259" w:lineRule="auto"/>
    </w:pPr>
  </w:style>
  <w:style w:type="paragraph" w:customStyle="1" w:styleId="DA98C2CDD34540DAAE2192F875C09EE5">
    <w:name w:val="DA98C2CDD34540DAAE2192F875C09EE5"/>
    <w:rsid w:val="00DC2D1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6F0FCE-BC72-45C5-9934-773D58FFD9F2}">
  <ds:schemaRefs>
    <ds:schemaRef ds:uri="http://purl.org/dc/dcmitype/"/>
    <ds:schemaRef ds:uri="http://purl.org/dc/terms/"/>
    <ds:schemaRef ds:uri="http://schemas.microsoft.com/office/2006/metadata/propertie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4.xml><?xml version="1.0" encoding="utf-8"?>
<ds:datastoreItem xmlns:ds="http://schemas.openxmlformats.org/officeDocument/2006/customXml" ds:itemID="{0745FA33-F973-4418-974B-6A316CC97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698</Words>
  <Characters>3981</Characters>
  <Application>Microsoft Office Word</Application>
  <DocSecurity>0</DocSecurity>
  <Lines>33</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30</cp:revision>
  <cp:lastPrinted>2015-03-19T16:14:00Z</cp:lastPrinted>
  <dcterms:created xsi:type="dcterms:W3CDTF">2015-03-26T08:31:00Z</dcterms:created>
  <dcterms:modified xsi:type="dcterms:W3CDTF">2018-06-28T09:49:00Z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